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comments.xml" ContentType="application/vnd.openxmlformats-officedocument.wordprocessingml.comments+xml"/>
  <Override PartName="/word/webSettings.xml" ContentType="application/vnd.openxmlformats-officedocument.wordprocessingml.webSettings+xml"/>
  <Override PartName="/word/settings.xml" ContentType="application/vnd.openxmlformats-officedocument.wordprocessingml.settings+xml"/>
  <Override PartName="/word/commentsExtensible.xml" ContentType="application/vnd.openxmlformats-officedocument.wordprocessingml.commentsExtensible+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56"/>
      </w:pPr>
      <w:r>
        <w:rPr>
          <w:highlight w:val="none"/>
        </w:rPr>
        <w:t xml:space="preserve">NATTA</w:t>
      </w:r>
      <w:r>
        <w:rPr>
          <w:highlight w:val="none"/>
        </w:rPr>
      </w:r>
      <w:r/>
    </w:p>
    <w:p>
      <w:pPr>
        <w:pStyle w:val="656"/>
        <w:rPr>
          <w:highlight w:val="none"/>
        </w:rPr>
      </w:pPr>
      <w:r>
        <w:rPr>
          <w:highlight w:val="none"/>
        </w:rPr>
      </w:r>
      <w:r>
        <w:rPr>
          <w:highlight w:val="none"/>
        </w:rPr>
      </w:r>
      <w:r/>
    </w:p>
    <w:p>
      <w:pPr>
        <w:pStyle w:val="656"/>
        <w:rPr>
          <w:highlight w:val="none"/>
        </w:rPr>
      </w:pPr>
      <w:r>
        <w:rPr>
          <w:rStyle w:val="657"/>
        </w:rPr>
        <w:t xml:space="preserve">&lt;h1&gt;Le Résolveur DNS ouvert et gratuit d’ARN</w:t>
      </w:r>
      <w:r/>
    </w:p>
    <w:p>
      <w:pPr>
        <w:ind w:left="120" w:right="120" w:firstLine="0"/>
        <w:jc w:val="center"/>
        <w:spacing w:after="120" w:before="120"/>
        <w:rPr>
          <w:sz w:val="32"/>
        </w:rPr>
        <w:pBdr>
          <w:left w:val="none" w:color="000000" w:sz="4" w:space="0"/>
          <w:top w:val="none" w:color="000000" w:sz="4" w:space="0"/>
          <w:right w:val="none" w:color="000000" w:sz="4" w:space="0"/>
          <w:bottom w:val="none" w:color="000000" w:sz="4" w:space="0"/>
        </w:pBdr>
      </w:pPr>
      <w:r>
        <w:rPr>
          <w:sz w:val="32"/>
        </w:rPr>
      </w:r>
      <w:commentRangeStart w:id="0"/>
      <w:r>
        <w:rPr>
          <w:sz w:val="32"/>
        </w:rPr>
        <w:t xml:space="preserve">recursif.arn-fai.net </w:t>
      </w:r>
      <w:r>
        <w:rPr>
          <w:sz w:val="20"/>
        </w:rPr>
      </w:r>
      <w:r/>
    </w:p>
    <w:p>
      <w:pPr>
        <w:ind w:left="120" w:right="120" w:firstLine="0"/>
        <w:jc w:val="center"/>
        <w:spacing w:after="120" w:before="120"/>
        <w:rPr>
          <w:sz w:val="32"/>
        </w:rPr>
        <w:pBdr>
          <w:left w:val="none" w:color="000000" w:sz="4" w:space="0"/>
          <w:top w:val="none" w:color="000000" w:sz="4" w:space="0"/>
          <w:right w:val="none" w:color="000000" w:sz="4" w:space="0"/>
          <w:bottom w:val="none" w:color="000000" w:sz="4" w:space="0"/>
        </w:pBdr>
      </w:pPr>
      <w:r>
        <w:rPr>
          <w:sz w:val="32"/>
        </w:rPr>
        <w:t xml:space="preserve">89.234.141.66 </w:t>
      </w:r>
      <w:r>
        <w:rPr>
          <w:sz w:val="20"/>
        </w:rPr>
      </w:r>
      <w:r/>
    </w:p>
    <w:p>
      <w:pPr>
        <w:jc w:val="center"/>
        <w:rPr>
          <w:sz w:val="32"/>
          <w:highlight w:val="none"/>
        </w:rPr>
      </w:pPr>
      <w:r>
        <w:rPr>
          <w:sz w:val="32"/>
        </w:rPr>
        <w:t xml:space="preserve">2a00:5881:8100:1000::3</w:t>
      </w:r>
      <w:r>
        <w:rPr>
          <w:sz w:val="20"/>
        </w:rPr>
      </w:r>
      <w:r/>
    </w:p>
    <w:p>
      <w:pPr>
        <w:jc w:val="center"/>
        <w:shd w:val="nil" w:color="auto"/>
        <w:rPr>
          <w:i/>
          <w:sz w:val="20"/>
        </w:rPr>
      </w:pPr>
      <w:r>
        <w:rPr>
          <w:i/>
          <w:sz w:val="20"/>
          <w:highlight w:val="none"/>
        </w:rPr>
      </w:r>
      <w:r>
        <w:rPr>
          <w:i/>
          <w:sz w:val="20"/>
        </w:rPr>
        <w:t xml:space="preserve">UDP et TCP, port 53 (standard), v</w:t>
      </w:r>
      <w:r>
        <w:rPr>
          <w:i/>
          <w:sz w:val="20"/>
        </w:rPr>
        <w:t xml:space="preserve">alidation DNSSEC</w:t>
      </w:r>
      <w:r>
        <w:rPr>
          <w:i/>
          <w:sz w:val="20"/>
        </w:rPr>
        <w:t xml:space="preserve"> </w:t>
        <w:br/>
      </w:r>
      <w:r>
        <w:rPr>
          <w:i/>
          <w:sz w:val="20"/>
        </w:rPr>
        <w:t xml:space="preserve">DoH à venir</w:t>
      </w:r>
      <w:r>
        <w:rPr>
          <w:sz w:val="20"/>
        </w:rPr>
      </w:r>
      <w:commentRangeEnd w:id="0"/>
      <w:r>
        <w:commentReference w:id="0"/>
      </w:r>
      <w:r>
        <w:rPr>
          <w:sz w:val="20"/>
        </w:rPr>
      </w:r>
      <w:r/>
    </w:p>
    <w:p>
      <w:pPr>
        <w:pStyle w:val="658"/>
        <w:rPr>
          <w:highlight w:val="none"/>
        </w:rPr>
      </w:pPr>
      <w:r>
        <w:rPr>
          <w:highlight w:val="none"/>
        </w:rPr>
      </w:r>
      <w:r>
        <w:t xml:space="preserve">&lt;h2&gt;</w:t>
      </w:r>
      <w:r>
        <w:rPr>
          <w:highlight w:val="none"/>
        </w:rPr>
        <w:t xml:space="preserve">Qu’est-ce qu’un résolveur DNS ouvert ?</w:t>
      </w:r>
      <w:r/>
    </w:p>
    <w:p>
      <w:pPr>
        <w:rPr>
          <w:highlight w:val="none"/>
        </w:rPr>
      </w:pPr>
      <w:r>
        <w:rPr>
          <w:highlight w:val="none"/>
        </w:rPr>
        <w:t xml:space="preserve">Un résolveur DNS est une sorte d’annuaire qui permet à vos équipements de transformer un nom de domaine, par exemple, « wikipedia.org » en une adresse IP, comme </w:t>
      </w:r>
      <w:r>
        <w:t xml:space="preserve">« 185.15.58.224</w:t>
      </w:r>
      <w:r>
        <w:t xml:space="preserve"> »</w:t>
      </w:r>
      <w:r>
        <w:rPr>
          <w:highlight w:val="none"/>
        </w:rPr>
        <w:t xml:space="preserve">, qui corresponds à la machine où se trouve le site.</w:t>
      </w:r>
      <w:r>
        <w:rPr>
          <w:highlight w:val="none"/>
        </w:rPr>
        <w:t xml:space="preserve"> En effet, sur internet, chaque machine a une adresse IP unique qui peut est utilisée par les autres machines pour communiquer avec elle.</w:t>
      </w:r>
      <w:r/>
    </w:p>
    <w:p>
      <w:pPr>
        <w:rPr>
          <w:highlight w:val="none"/>
        </w:rPr>
      </w:pPr>
      <w:r>
        <w:rPr>
          <w:highlight w:val="none"/>
        </w:rPr>
      </w:r>
      <w:r>
        <w:rPr>
          <w:highlight w:val="none"/>
        </w:rPr>
        <w:t xml:space="preserve">Un résolveur DNS est dit ouvert si il n’y a pas de limitation sur l’origine de la demande pour l’interroger.</w:t>
      </w:r>
      <w:r>
        <w:rPr>
          <w:highlight w:val="none"/>
        </w:rPr>
      </w:r>
      <w:r/>
    </w:p>
    <w:p>
      <w:pPr>
        <w:rPr>
          <w:highlight w:val="none"/>
        </w:rPr>
      </w:pPr>
      <w:r>
        <w:rPr>
          <w:highlight w:val="none"/>
        </w:rPr>
        <w:t xml:space="preserve">Pour en savoir plus, nous organisons de temps en temps un jeu &lt;a&gt;Network &amp; Magic (sans ordinateur) destiné à découvrir de façon ludique le fonctionnement d’internet.</w:t>
      </w:r>
      <w:r>
        <w:rPr>
          <w:highlight w:val="none"/>
        </w:rPr>
      </w:r>
      <w:r/>
    </w:p>
    <w:p>
      <w:pPr>
        <w:pStyle w:val="660"/>
        <w:rPr>
          <w:b/>
          <w:sz w:val="24"/>
          <w:highlight w:val="none"/>
          <w:rPrChange w:id="0" w:author="Camille Bresson" w:date="2022-05-06T22:37:46Z" oouserid="ocrwuj4pmjsm_camille">
            <w:rPr>
              <w:highlight w:val="none"/>
            </w:rPr>
          </w:rPrChange>
        </w:rPr>
      </w:pPr>
      <w:r>
        <w:rPr>
          <w:b/>
          <w:sz w:val="24"/>
          <w:highlight w:val="none"/>
        </w:rPr>
      </w:r>
      <w:r>
        <w:rPr>
          <w:rStyle w:val="659"/>
        </w:rPr>
        <w:t xml:space="preserve">&lt;h2&gt;</w:t>
      </w:r>
      <w:r>
        <w:rPr>
          <w:rStyle w:val="659"/>
        </w:rPr>
        <w:t xml:space="preserve">A quoi sert un résolveur DNS ?</w:t>
      </w:r>
      <w:r>
        <w:rPr>
          <w:rStyle w:val="659"/>
          <w:rPrChange w:id="1" w:author="Camille Bresson" w:date="2022-05-06T22:37:46Z" oouserid="ocrwuj4pmjsm_camille">
            <w:rPr>
              <w:highlight w:val="none"/>
            </w:rPr>
          </w:rPrChange>
        </w:rPr>
      </w:r>
      <w:r>
        <w:rPr>
          <w:rPrChange w:id="2" w:author="Camille Bresson" w:date="2022-05-06T22:37:46Z" oouserid="ocrwuj4pmjsm_camille">
            <w:rPr>
              <w:highlight w:val="none"/>
            </w:rPr>
          </w:rPrChange>
        </w:rPr>
      </w:r>
    </w:p>
    <w:p>
      <w:pPr>
        <w:pStyle w:val="660"/>
        <w:rPr>
          <w:highlight w:val="none"/>
        </w:rPr>
      </w:pPr>
      <w:r>
        <w:t xml:space="preserve">&lt;h3&gt;Adieu les résolveurs menteurs</w:t>
      </w:r>
      <w:r/>
    </w:p>
    <w:p>
      <w:pPr>
        <w:rPr>
          <w:highlight w:val="none"/>
        </w:rPr>
      </w:pPr>
      <w:r>
        <w:t xml:space="preserve">Il arrive souvent de se retrouver par défaut (via DHCP) avec un résolveur DNS </w:t>
      </w:r>
      <w:ins w:id="3" w:author="Camille Bresson" w:date="2022-05-06T22:40:59Z" oouserid="ocrwuj4pmjsm_camille">
        <w:r>
          <w:t xml:space="preserve">« </w:t>
        </w:r>
      </w:ins>
      <w:r>
        <w:t xml:space="preserve">menteur</w:t>
      </w:r>
      <w:ins w:id="4" w:author="Camille Bresson" w:date="2022-05-06T22:41:01Z" oouserid="ocrwuj4pmjsm_camille">
        <w:r>
          <w:t xml:space="preserve"> »</w:t>
        </w:r>
      </w:ins>
      <w:r>
        <w:t xml:space="preserve">, c’est à dire un résolveur qui retourne parfois une autre IP que celle qui est vraiment associée au nom de domaine. </w:t>
      </w:r>
      <w:r>
        <w:rPr>
          <w:highlight w:val="none"/>
        </w:rPr>
        <w:t xml:space="preserve">Il peut s’agir </w:t>
      </w:r>
      <w:r>
        <w:rPr>
          <w:highlight w:val="none"/>
        </w:rPr>
        <w:t xml:space="preserve">(liste non exhaustive)</w:t>
      </w:r>
      <w:r>
        <w:rPr>
          <w:highlight w:val="none"/>
        </w:rPr>
        <w:t xml:space="preserve"> :</w:t>
      </w:r>
      <w:r>
        <w:rPr>
          <w:highlight w:val="none"/>
        </w:rPr>
      </w:r>
      <w:r/>
    </w:p>
    <w:p>
      <w:pPr>
        <w:pStyle w:val="836"/>
        <w:numPr>
          <w:ilvl w:val="0"/>
          <w:numId w:val="6"/>
        </w:numPr>
        <w:rPr>
          <w:highlight w:val="none"/>
        </w:rPr>
      </w:pPr>
      <w:r>
        <w:rPr>
          <w:highlight w:val="none"/>
        </w:rPr>
        <w:t xml:space="preserve">de système de contrôle parental</w:t>
      </w:r>
      <w:r>
        <w:rPr>
          <w:highlight w:val="none"/>
        </w:rPr>
      </w:r>
      <w:r/>
    </w:p>
    <w:p>
      <w:pPr>
        <w:pStyle w:val="836"/>
        <w:numPr>
          <w:ilvl w:val="0"/>
          <w:numId w:val="6"/>
        </w:numPr>
        <w:rPr>
          <w:highlight w:val="none"/>
        </w:rPr>
      </w:pPr>
      <w:r>
        <w:rPr>
          <w:highlight w:val="none"/>
        </w:rPr>
      </w:r>
      <w:r>
        <w:rPr>
          <w:highlight w:val="none"/>
        </w:rPr>
        <w:t xml:space="preserve">de FAI </w:t>
      </w:r>
      <w:r>
        <w:t xml:space="preserve">commerciaux</w:t>
      </w:r>
      <w:r>
        <w:rPr>
          <w:highlight w:val="none"/>
        </w:rPr>
        <w:t xml:space="preserve"> </w:t>
      </w:r>
      <w:r>
        <w:rPr>
          <w:highlight w:val="none"/>
        </w:rPr>
        <w:t xml:space="preserve">qui retournent une IP avec de la pub ou un moteur de recherche quand vous vous trompez de nom de domaine, au risque de créer des bogues avec certains logiciels</w:t>
      </w:r>
      <w:r>
        <w:rPr>
          <w:highlight w:val="none"/>
        </w:rPr>
      </w:r>
      <w:r/>
    </w:p>
    <w:p>
      <w:pPr>
        <w:pStyle w:val="836"/>
        <w:numPr>
          <w:ilvl w:val="0"/>
          <w:numId w:val="7"/>
        </w:numPr>
        <w:rPr>
          <w:highlight w:val="none"/>
        </w:rPr>
      </w:pPr>
      <w:r>
        <w:rPr>
          <w:highlight w:val="none"/>
        </w:rPr>
        <w:t xml:space="preserve">de FAI contraint </w:t>
      </w:r>
      <w:r>
        <w:rPr>
          <w:highlight w:val="none"/>
        </w:rPr>
        <w:t xml:space="preserve">par la loi de censurer des sites, en effet, depuis décembre 2014, la France a mis en place une liste secrète de sites censurés (dont le site scihub.com fait par exemple partie), un FAI qui reçoit une partie de cette liste doit mettre en place cette censure</w:t>
      </w:r>
      <w:r>
        <w:rPr>
          <w:highlight w:val="none"/>
        </w:rPr>
      </w:r>
      <w:r/>
    </w:p>
    <w:p>
      <w:pPr>
        <w:rPr>
          <w:highlight w:val="none"/>
        </w:rPr>
      </w:pPr>
      <w:r>
        <w:rPr>
          <w:highlight w:val="none"/>
        </w:rPr>
        <w:t xml:space="preserve">Le résolveur d’ARN n’est pas </w:t>
      </w:r>
      <w:r>
        <w:rPr>
          <w:highlight w:val="none"/>
        </w:rPr>
        <w:t xml:space="preserve">« </w:t>
      </w:r>
      <w:r>
        <w:rPr>
          <w:highlight w:val="none"/>
        </w:rPr>
        <w:t xml:space="preserve">menteur</w:t>
      </w:r>
      <w:r>
        <w:rPr>
          <w:highlight w:val="none"/>
        </w:rPr>
        <w:t xml:space="preserve"> »</w:t>
      </w:r>
      <w:r>
        <w:rPr>
          <w:highlight w:val="none"/>
        </w:rPr>
        <w:t xml:space="preserve"> et </w:t>
      </w:r>
      <w:r>
        <w:rPr>
          <w:highlight w:val="none"/>
        </w:rPr>
        <w:t xml:space="preserve">n’applique </w:t>
      </w:r>
      <w:r>
        <w:rPr>
          <w:highlight w:val="none"/>
        </w:rPr>
        <w:t xml:space="preserve">aucune de ces pratiques.</w:t>
      </w:r>
      <w:r/>
    </w:p>
    <w:p>
      <w:pPr>
        <w:pStyle w:val="660"/>
        <w:rPr>
          <w:highlight w:val="none"/>
        </w:rPr>
      </w:pPr>
      <w:r>
        <w:rPr>
          <w:highlight w:val="none"/>
        </w:rPr>
      </w:r>
      <w:r>
        <w:t xml:space="preserve">&lt;h3&gt;Se libérer du pistage</w:t>
      </w:r>
      <w:r/>
    </w:p>
    <w:p>
      <w:pPr>
        <w:rPr>
          <w:highlight w:val="none"/>
        </w:rPr>
      </w:pPr>
      <w:r>
        <w:t xml:space="preserve">Un résolveur DNS reçoit l’ensemble des noms de sites visitées depuis une adresse IP. Il s’agit donc d’un point privilégié pour obtenir des informations sur la navigation d’une personne ou de population entière. C’est</w:t>
      </w:r>
      <w:r>
        <w:t xml:space="preserve"> comme cela que le résolveur de</w:t>
      </w:r>
      <w:r>
        <w:t xml:space="preserve"> </w:t>
      </w:r>
      <w:hyperlink r:id="rId10" w:tooltip="https://developers.google.com/speed/public-dns/privacy" w:history="1">
        <w:r>
          <w:rPr>
            <w:rStyle w:val="814"/>
          </w:rPr>
          <w:t xml:space="preserve">Google</w:t>
        </w:r>
        <w:r>
          <w:rPr>
            <w:rStyle w:val="814"/>
          </w:rPr>
          <w:t xml:space="preserve"> collecte vos information personnelles</w:t>
        </w:r>
      </w:hyperlink>
      <w:r>
        <w:t xml:space="preserve"> par exemple</w:t>
      </w:r>
      <w:r>
        <w:t xml:space="preserve">.</w:t>
      </w:r>
      <w:r/>
    </w:p>
    <w:p>
      <w:pPr>
        <w:rPr>
          <w:highlight w:val="none"/>
        </w:rPr>
      </w:pPr>
      <w:r>
        <w:rPr>
          <w:highlight w:val="none"/>
        </w:rPr>
        <w:t xml:space="preserve">Notre résolveur DNS n’enregistre aucun</w:t>
      </w:r>
      <w:r>
        <w:rPr>
          <w:highlight w:val="none"/>
        </w:rPr>
        <w:t xml:space="preserve">ne données de connexions (logs)</w:t>
      </w:r>
      <w:r>
        <w:rPr>
          <w:highlight w:val="none"/>
        </w:rPr>
        <w:t xml:space="preserve"> et la loi ne nous y contraint pas (car elle s’applique uniquement aux opérations de modifications de contenus).</w:t>
      </w:r>
      <w:r>
        <w:rPr>
          <w:highlight w:val="none"/>
        </w:rPr>
      </w:r>
      <w:r/>
    </w:p>
    <w:p>
      <w:pPr>
        <w:pStyle w:val="658"/>
      </w:pPr>
      <w:r>
        <w:rPr>
          <w:b/>
          <w:sz w:val="24"/>
          <w:highlight w:val="none"/>
        </w:rPr>
        <w:t xml:space="preserve">&lt;h2&gt;Comment changer de </w:t>
      </w:r>
      <w:r>
        <w:rPr>
          <w:b/>
          <w:sz w:val="24"/>
          <w:highlight w:val="none"/>
        </w:rPr>
        <w:t xml:space="preserve">résolveurs </w:t>
      </w:r>
      <w:r>
        <w:rPr>
          <w:b/>
          <w:sz w:val="24"/>
          <w:highlight w:val="none"/>
        </w:rPr>
        <w:t xml:space="preserve">DNS ?</w:t>
      </w:r>
      <w:r/>
    </w:p>
    <w:p>
      <w:pPr>
        <w:ind w:left="0" w:right="0" w:firstLine="0"/>
        <w:spacing w:after="240" w:before="24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Avant d'aller plus loin, il faut décider si le changement concernera un seul ordinateur ou bien tous les équipements connectés à Internet de votre domicile (tous les ordinateurs, tablettes, smartphones, etc.). Dans le premier cas, la manipulation est à eff</w:t>
      </w:r>
      <w:r>
        <w:rPr>
          <w:rFonts w:ascii="Arial" w:hAnsi="Arial" w:cs="Arial" w:eastAsia="Arial"/>
          <w:color w:val="000000"/>
        </w:rPr>
        <w:t xml:space="preserve">ectuer sur l'ordinateur en question et varie en fonction de votre système d'exploitation. Dans le deuxième cas, il est plus rapide et plus simple d'effectuer le changement sur votre Box Internet.</w:t>
      </w:r>
      <w:r>
        <w:rPr>
          <w:rFonts w:ascii="Times New Roman" w:hAnsi="Times New Roman" w:cs="Times New Roman" w:eastAsia="Times New Roman"/>
          <w:sz w:val="24"/>
        </w:rPr>
      </w:r>
      <w:r/>
    </w:p>
    <w:p>
      <w:pPr>
        <w:pStyle w:val="836"/>
        <w:numPr>
          <w:ilvl w:val="0"/>
          <w:numId w:val="11"/>
        </w:numPr>
        <w:ind w:right="0"/>
        <w:spacing w:after="0" w:before="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Box : cela dépend de votre box et de si ce changement est encore autorisé ou </w:t>
      </w:r>
      <w:hyperlink r:id="rId11" w:tooltip="https://communaute.orange.fr/t5/prot%C3%A9ger-mes-donn%C3%A9es-et-mon/OpenDNS-et-livebox/td-p/342585" w:history="1">
        <w:r>
          <w:rPr>
            <w:rStyle w:val="814"/>
            <w:rFonts w:ascii="Arial" w:hAnsi="Arial" w:cs="Arial" w:eastAsia="Arial"/>
            <w:color w:val="0000EE"/>
            <w:sz w:val="24"/>
            <w:u w:val="single"/>
          </w:rPr>
          <w:t xml:space="preserve">non</w:t>
        </w:r>
      </w:hyperlink>
      <w:r>
        <w:rPr>
          <w:rFonts w:ascii="Arial" w:hAnsi="Arial" w:cs="Arial" w:eastAsia="Arial"/>
          <w:color w:val="000000"/>
        </w:rPr>
        <w:t xml:space="preserve"> ;</w:t>
      </w:r>
      <w:r>
        <w:rPr>
          <w:rFonts w:ascii="Times New Roman" w:hAnsi="Times New Roman" w:cs="Times New Roman" w:eastAsia="Times New Roman"/>
          <w:sz w:val="24"/>
        </w:rPr>
      </w:r>
      <w:r/>
    </w:p>
    <w:p>
      <w:pPr>
        <w:pStyle w:val="836"/>
        <w:numPr>
          <w:ilvl w:val="0"/>
          <w:numId w:val="11"/>
        </w:numPr>
        <w:ind w:right="0"/>
        <w:spacing w:after="0" w:before="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GNU/Linux : le plus simple est de configurer </w:t>
      </w:r>
      <w:hyperlink r:id="rId12" w:tooltip="https://doc.ubuntu-fr.org/dns#par_interface_graphique" w:history="1">
        <w:r>
          <w:rPr>
            <w:rStyle w:val="814"/>
            <w:rFonts w:ascii="Arial" w:hAnsi="Arial" w:cs="Arial" w:eastAsia="Arial"/>
            <w:color w:val="0000EE"/>
            <w:sz w:val="24"/>
            <w:u w:val="single"/>
          </w:rPr>
          <w:t xml:space="preserve">Network-manager</w:t>
        </w:r>
      </w:hyperlink>
      <w:r>
        <w:rPr>
          <w:rFonts w:ascii="Arial" w:hAnsi="Arial" w:cs="Arial" w:eastAsia="Arial"/>
          <w:color w:val="000000"/>
        </w:rPr>
        <w:t xml:space="preserve">. Si vous n'utilisez pas Network-manager, vous pouvez </w:t>
      </w:r>
      <w:hyperlink r:id="rId13" w:tooltip="http://www.unix-experience.fr/2016/surcharger-le-dns-utilise-par-dhclient/" w:history="1">
        <w:r>
          <w:rPr>
            <w:rStyle w:val="814"/>
            <w:rFonts w:ascii="Arial" w:hAnsi="Arial" w:cs="Arial" w:eastAsia="Arial"/>
            <w:color w:val="0000EE"/>
            <w:sz w:val="24"/>
            <w:u w:val="single"/>
          </w:rPr>
          <w:t xml:space="preserve">configurer dhclient</w:t>
        </w:r>
      </w:hyperlink>
      <w:r>
        <w:rPr>
          <w:rFonts w:ascii="Arial" w:hAnsi="Arial" w:cs="Arial" w:eastAsia="Arial"/>
          <w:color w:val="000000"/>
        </w:rPr>
        <w:t xml:space="preserve"> ;</w:t>
      </w:r>
      <w:r>
        <w:rPr>
          <w:rFonts w:ascii="Times New Roman" w:hAnsi="Times New Roman" w:cs="Times New Roman" w:eastAsia="Times New Roman"/>
          <w:sz w:val="24"/>
        </w:rPr>
      </w:r>
      <w:r/>
    </w:p>
    <w:p>
      <w:pPr>
        <w:pStyle w:val="836"/>
        <w:numPr>
          <w:ilvl w:val="0"/>
          <w:numId w:val="11"/>
        </w:numPr>
        <w:ind w:right="0"/>
        <w:spacing w:after="0" w:before="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hyperlink r:id="rId14" w:tooltip="http://forums.cnetfrance.fr/topic/158796-changer-de-dns-manuellement/" w:history="1">
        <w:r>
          <w:rPr>
            <w:rStyle w:val="814"/>
            <w:rFonts w:ascii="Arial" w:hAnsi="Arial" w:cs="Arial" w:eastAsia="Arial"/>
            <w:color w:val="0000EE"/>
            <w:sz w:val="24"/>
            <w:u w:val="single"/>
          </w:rPr>
          <w:t xml:space="preserve">Windows</w:t>
        </w:r>
      </w:hyperlink>
      <w:r>
        <w:rPr>
          <w:rFonts w:ascii="Arial" w:hAnsi="Arial" w:cs="Arial" w:eastAsia="Arial"/>
          <w:color w:val="000000"/>
        </w:rPr>
        <w:t xml:space="preserve"> ;</w:t>
      </w:r>
      <w:r>
        <w:rPr>
          <w:rFonts w:ascii="Times New Roman" w:hAnsi="Times New Roman" w:cs="Times New Roman" w:eastAsia="Times New Roman"/>
          <w:sz w:val="24"/>
        </w:rPr>
      </w:r>
      <w:r/>
    </w:p>
    <w:p>
      <w:pPr>
        <w:pStyle w:val="836"/>
        <w:numPr>
          <w:ilvl w:val="0"/>
          <w:numId w:val="11"/>
        </w:numPr>
        <w:ind w:right="0"/>
        <w:spacing w:after="0" w:before="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hyperlink r:id="rId15" w:tooltip="https://support.apple.com/kb/PH6373?locale=en_US&amp;viewlocale=fr_FR" w:history="1">
        <w:r>
          <w:rPr>
            <w:rStyle w:val="814"/>
            <w:rFonts w:ascii="Arial" w:hAnsi="Arial" w:cs="Arial" w:eastAsia="Arial"/>
            <w:color w:val="0000EE"/>
            <w:sz w:val="24"/>
            <w:u w:val="single"/>
          </w:rPr>
          <w:t xml:space="preserve">Mac OS X</w:t>
        </w:r>
      </w:hyperlink>
      <w:r>
        <w:rPr>
          <w:rFonts w:ascii="Arial" w:hAnsi="Arial" w:cs="Arial" w:eastAsia="Arial"/>
          <w:color w:val="000000"/>
        </w:rPr>
        <w:t xml:space="preserve"> ;</w:t>
      </w:r>
      <w:r>
        <w:rPr>
          <w:rFonts w:ascii="Times New Roman" w:hAnsi="Times New Roman" w:cs="Times New Roman" w:eastAsia="Times New Roman"/>
          <w:sz w:val="24"/>
        </w:rPr>
      </w:r>
      <w:r/>
    </w:p>
    <w:p>
      <w:pPr>
        <w:pStyle w:val="836"/>
        <w:numPr>
          <w:ilvl w:val="0"/>
          <w:numId w:val="11"/>
        </w:numPr>
        <w:ind w:right="0"/>
        <w:spacing w:after="0" w:before="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hyperlink r:id="rId16" w:tooltip="https://support.hidemyass.com/hc/fr/articles/202720776-Comment-changer-des-param%C3%A8tres-DNS-sur-votre-Windows-Mac-Android-iOS-ou-Linux#tabs-4" w:history="1">
        <w:r>
          <w:rPr>
            <w:rStyle w:val="814"/>
            <w:rFonts w:ascii="Arial" w:hAnsi="Arial" w:cs="Arial" w:eastAsia="Arial"/>
            <w:color w:val="0000EE"/>
            <w:sz w:val="24"/>
            <w:u w:val="single"/>
          </w:rPr>
          <w:t xml:space="preserve">iPhone ou iPad</w:t>
        </w:r>
      </w:hyperlink>
      <w:r>
        <w:rPr>
          <w:rFonts w:ascii="Arial" w:hAnsi="Arial" w:cs="Arial" w:eastAsia="Arial"/>
          <w:color w:val="000000"/>
        </w:rPr>
        <w:t xml:space="preserve">. Attention : la modification s'applique uniquement au point d'accès WiFi en cours. Elle ne s'applique ni à l'ensemble des points d'accès WiFi ni à l'Internet mobile (3G/4G) ;</w:t>
      </w:r>
      <w:r>
        <w:rPr>
          <w:rFonts w:ascii="Times New Roman" w:hAnsi="Times New Roman" w:cs="Times New Roman" w:eastAsia="Times New Roman"/>
          <w:sz w:val="24"/>
        </w:rPr>
      </w:r>
      <w:r/>
    </w:p>
    <w:p>
      <w:pPr>
        <w:pStyle w:val="836"/>
        <w:numPr>
          <w:ilvl w:val="0"/>
          <w:numId w:val="11"/>
        </w:numPr>
        <w:ind w:right="0"/>
        <w:spacing w:after="0" w:before="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Téléphone ou tablette Android : il ne semble pas exister de manière facile, durable et en logiciel libre pour changer le récursif DNS utilisé.</w:t>
      </w:r>
      <w:r>
        <w:rPr>
          <w:rFonts w:ascii="Times New Roman" w:hAnsi="Times New Roman" w:cs="Times New Roman" w:eastAsia="Times New Roman"/>
          <w:sz w:val="24"/>
        </w:rPr>
      </w:r>
      <w:r/>
    </w:p>
    <w:p>
      <w:pPr>
        <w:ind w:left="0" w:right="0" w:firstLine="0"/>
        <w:spacing w:after="240" w:before="24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rPr>
          <w:rFonts w:ascii="Arial" w:hAnsi="Arial" w:cs="Arial" w:eastAsia="Arial"/>
          <w:b/>
          <w:color w:val="000000"/>
          <w:sz w:val="24"/>
        </w:rPr>
        <w:t xml:space="preserve">Attention :</w:t>
      </w:r>
      <w:r>
        <w:rPr>
          <w:rFonts w:ascii="Arial" w:hAnsi="Arial" w:cs="Arial" w:eastAsia="Arial"/>
          <w:color w:val="000000"/>
        </w:rPr>
        <w:t xml:space="preserve"> certains de ces tutoriels conseillent d'utiliser les récursifs/résolveurs DNS de </w:t>
      </w:r>
      <w:hyperlink r:id="rId17" w:tooltip="https://fr.wikipedia.org/wiki/Google_Public_DNS" w:history="1">
        <w:r>
          <w:rPr>
            <w:rStyle w:val="814"/>
            <w:rFonts w:ascii="Arial" w:hAnsi="Arial" w:cs="Arial" w:eastAsia="Arial"/>
            <w:color w:val="0000EE"/>
            <w:sz w:val="24"/>
            <w:u w:val="single"/>
          </w:rPr>
          <w:t xml:space="preserve">Google</w:t>
        </w:r>
      </w:hyperlink>
      <w:r>
        <w:rPr>
          <w:rFonts w:ascii="Arial" w:hAnsi="Arial" w:cs="Arial" w:eastAsia="Arial"/>
          <w:color w:val="000000"/>
        </w:rPr>
        <w:t xml:space="preserve"> ou d'</w:t>
      </w:r>
      <w:hyperlink r:id="rId18" w:tooltip="https://fr.wikipedia.org/wiki/OpenDNS" w:history="1">
        <w:r>
          <w:rPr>
            <w:rStyle w:val="814"/>
            <w:rFonts w:ascii="Arial" w:hAnsi="Arial" w:cs="Arial" w:eastAsia="Arial"/>
            <w:color w:val="0000EE"/>
            <w:sz w:val="24"/>
            <w:u w:val="single"/>
          </w:rPr>
          <w:t xml:space="preserve">OpenDNS</w:t>
        </w:r>
      </w:hyperlink>
      <w:r>
        <w:rPr>
          <w:rFonts w:ascii="Arial" w:hAnsi="Arial" w:cs="Arial" w:eastAsia="Arial"/>
          <w:color w:val="000000"/>
        </w:rPr>
        <w:t xml:space="preserve">. Le premier est discutable sur le respect de la vie privée </w:t>
      </w:r>
      <w:r>
        <w:rPr>
          <w:rFonts w:ascii="Arial" w:hAnsi="Arial" w:cs="Arial" w:eastAsia="Arial"/>
          <w:color w:val="000000"/>
        </w:rPr>
        <w:t xml:space="preserve">car</w:t>
      </w:r>
      <w:r>
        <w:rPr>
          <w:rFonts w:ascii="Arial" w:hAnsi="Arial" w:cs="Arial" w:eastAsia="Arial"/>
          <w:color w:val="000000"/>
        </w:rPr>
        <w:t xml:space="preserve"> le modèle économique de Google est basé sur l'exploitation massive de nos données personnelles, et le second est </w:t>
      </w:r>
      <w:hyperlink r:id="rId19" w:tooltip="http://www.bortzmeyer.org/opendns-non-merci.html" w:history="1">
        <w:r>
          <w:rPr>
            <w:rStyle w:val="814"/>
            <w:rFonts w:ascii="Arial" w:hAnsi="Arial" w:cs="Arial" w:eastAsia="Arial"/>
            <w:color w:val="0000EE"/>
            <w:sz w:val="24"/>
            <w:u w:val="single"/>
          </w:rPr>
          <w:t xml:space="preserve">menteur</w:t>
        </w:r>
      </w:hyperlink>
      <w:r>
        <w:rPr>
          <w:rFonts w:ascii="Arial" w:hAnsi="Arial" w:cs="Arial" w:eastAsia="Arial"/>
          <w:color w:val="000000"/>
        </w:rPr>
        <w:t xml:space="preserve">. Nous vous dirigeons vers eux uniquement pour leurs explications sur la marche à suivre pour changer de récursif/résolveur DNS.</w:t>
      </w:r>
      <w:r>
        <w:rPr>
          <w:rFonts w:ascii="Times New Roman" w:hAnsi="Times New Roman" w:cs="Times New Roman" w:eastAsia="Times New Roman"/>
          <w:sz w:val="24"/>
        </w:rPr>
      </w:r>
      <w:r/>
    </w:p>
    <w:p>
      <w:pPr>
        <w:ind w:left="0" w:right="0" w:firstLine="0"/>
        <w:spacing w:after="240" w:before="240"/>
        <w:rPr>
          <w:rFonts w:ascii="Times New Roman" w:hAnsi="Times New Roman" w:cs="Times New Roman" w:eastAsia="Times New Roman"/>
        </w:rPr>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Pour vérifier que votre modification est effective, vous pouvez utiliser le site web suivant : </w:t>
      </w:r>
      <w:hyperlink r:id="rId20" w:tooltip="https://ipleak.net/" w:history="1">
        <w:r>
          <w:rPr>
            <w:rStyle w:val="814"/>
            <w:rFonts w:ascii="Arial" w:hAnsi="Arial" w:cs="Arial" w:eastAsia="Arial"/>
            <w:color w:val="0000EE"/>
            <w:sz w:val="24"/>
            <w:u w:val="single"/>
          </w:rPr>
          <w:t xml:space="preserve">IPLeak</w:t>
        </w:r>
      </w:hyperlink>
      <w:r>
        <w:rPr>
          <w:rFonts w:ascii="Arial" w:hAnsi="Arial" w:cs="Arial" w:eastAsia="Arial"/>
          <w:color w:val="000000"/>
        </w:rPr>
        <w:t xml:space="preserve">. « 89.234.141.66 » doit être indiqué en dessous de la mention « DNS Address detection ».</w:t>
      </w:r>
      <w:r>
        <w:rPr>
          <w:rFonts w:ascii="Times New Roman" w:hAnsi="Times New Roman" w:cs="Times New Roman" w:eastAsia="Times New Roman"/>
          <w:sz w:val="24"/>
        </w:rPr>
      </w:r>
      <w:r/>
    </w:p>
    <w:p>
      <w:r>
        <w:rPr>
          <w:highlight w:val="none"/>
        </w:rPr>
      </w:r>
      <w:r>
        <w:rPr>
          <w:highlight w:val="none"/>
        </w:rPr>
      </w:r>
      <w:r/>
    </w:p>
    <w:p>
      <w:pPr>
        <w:pStyle w:val="658"/>
      </w:pPr>
      <w:r>
        <w:rPr>
          <w:highlight w:val="none"/>
        </w:rPr>
        <w:t xml:space="preserve">&lt;h2&gt;</w:t>
      </w:r>
      <w:r>
        <w:t xml:space="preserve">Résolveurs de secours</w:t>
      </w:r>
      <w:r/>
    </w:p>
    <w:p>
      <w:pPr>
        <w:rPr>
          <w:highlight w:val="none"/>
        </w:rPr>
      </w:pPr>
      <w:r>
        <w:t xml:space="preserve">ARN vous conseille de configurer un second résolveur d'une association de la Fédération FDN.</w:t>
      </w:r>
      <w:r/>
    </w:p>
    <w:tbl>
      <w:tblPr>
        <w:tblStyle w:val="688"/>
        <w:tblW w:w="0" w:type="auto"/>
        <w:tblInd w:w="0" w:type="dxa"/>
        <w:tblBorders>
          <w:left w:val="none" w:color="000000" w:sz="4" w:space="0"/>
          <w:top w:val="none" w:color="000000" w:sz="4" w:space="0"/>
          <w:right w:val="none" w:color="000000" w:sz="4" w:space="0"/>
          <w:bottom w:val="none" w:color="000000" w:sz="4" w:space="0"/>
          <w:insideV w:val="none" w:color="000000" w:sz="4" w:space="0"/>
          <w:insideH w:val="none" w:color="000000" w:sz="4" w:space="0"/>
        </w:tblBorders>
        <w:tblLayout w:type="autofit"/>
        <w:tblLook w:val="04A0" w:firstRow="1" w:lastRow="0" w:firstColumn="1" w:lastColumn="0" w:noHBand="0" w:noVBand="1"/>
      </w:tblPr>
      <w:tblGrid>
        <w:gridCol w:w="1822"/>
        <w:gridCol w:w="2062"/>
        <w:gridCol w:w="2156"/>
      </w:tblGrid>
      <w:tr>
        <w:trPr/>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1822" w:type="dxa"/>
            <w:vAlign w:val="center"/>
            <w:textDirection w:val="lrTb"/>
            <w:noWrap w:val="false"/>
          </w:tcPr>
          <w:p>
            <w:pPr>
              <w:jc w:val="center"/>
              <w:spacing w:lineRule="atLeast" w:line="57" w:after="0" w:before="0"/>
            </w:pPr>
            <w:r>
              <w:rPr>
                <w:rFonts w:ascii="Times New Roman" w:hAnsi="Times New Roman" w:cs="Times New Roman" w:eastAsia="Times New Roman"/>
                <w:b/>
                <w:color w:val="000000"/>
                <w:sz w:val="24"/>
              </w:rPr>
              <w:t xml:space="preserve"> FAI associatif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062" w:type="dxa"/>
            <w:vAlign w:val="center"/>
            <w:textDirection w:val="lrTb"/>
            <w:noWrap w:val="false"/>
          </w:tcPr>
          <w:p>
            <w:pPr>
              <w:jc w:val="center"/>
              <w:spacing w:lineRule="atLeast" w:line="57" w:after="0" w:before="0"/>
            </w:pPr>
            <w:r>
              <w:rPr>
                <w:rFonts w:ascii="Times New Roman" w:hAnsi="Times New Roman" w:cs="Times New Roman" w:eastAsia="Times New Roman"/>
                <w:b/>
                <w:color w:val="000000"/>
                <w:sz w:val="24"/>
              </w:rPr>
              <w:t xml:space="preserve"> IPv4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156" w:type="dxa"/>
            <w:vAlign w:val="center"/>
            <w:textDirection w:val="lrTb"/>
            <w:noWrap w:val="false"/>
          </w:tcPr>
          <w:p>
            <w:pPr>
              <w:jc w:val="center"/>
              <w:spacing w:lineRule="atLeast" w:line="57" w:after="0" w:before="0"/>
            </w:pPr>
            <w:r>
              <w:rPr>
                <w:rFonts w:ascii="Times New Roman" w:hAnsi="Times New Roman" w:cs="Times New Roman" w:eastAsia="Times New Roman"/>
                <w:b/>
                <w:color w:val="000000"/>
                <w:sz w:val="24"/>
              </w:rPr>
              <w:t xml:space="preserve"> IPv6 </w:t>
            </w:r>
            <w:r/>
          </w:p>
        </w:tc>
      </w:tr>
      <w:tr>
        <w:trPr/>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1822" w:type="dxa"/>
            <w:vAlign w:val="center"/>
            <w:textDirection w:val="lrTb"/>
            <w:noWrap w:val="false"/>
          </w:tcPr>
          <w:p>
            <w:pPr>
              <w:jc w:val="center"/>
              <w:spacing w:lineRule="atLeast" w:line="57" w:after="0" w:before="0"/>
            </w:pPr>
            <w:r>
              <w:rPr>
                <w:rFonts w:ascii="Times New Roman" w:hAnsi="Times New Roman" w:cs="Times New Roman" w:eastAsia="Times New Roman"/>
                <w:b/>
                <w:color w:val="000000"/>
                <w:sz w:val="24"/>
              </w:rPr>
              <w:t xml:space="preserve"> Aquilenet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062"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185.233.100.100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156"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2a0c:e300::100 </w:t>
            </w:r>
            <w:r/>
          </w:p>
        </w:tc>
      </w:tr>
      <w:tr>
        <w:trPr/>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1822" w:type="dxa"/>
            <w:vAlign w:val="center"/>
            <w:textDirection w:val="lrTb"/>
            <w:noWrap w:val="false"/>
          </w:tcPr>
          <w:p>
            <w:pPr>
              <w:jc w:val="center"/>
              <w:spacing w:lineRule="atLeast" w:line="57" w:after="0" w:before="0"/>
            </w:pPr>
            <w:r>
              <w:rPr>
                <w:rFonts w:ascii="Times New Roman" w:hAnsi="Times New Roman" w:cs="Times New Roman" w:eastAsia="Times New Roman"/>
                <w:b/>
                <w:color w:val="000000"/>
                <w:sz w:val="24"/>
              </w:rPr>
              <w:t xml:space="preserve"> Aquilenet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062"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185.233.100.101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156"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2a0c:e300::101 </w:t>
            </w:r>
            <w:r/>
          </w:p>
        </w:tc>
      </w:tr>
      <w:tr>
        <w:trPr/>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1822" w:type="dxa"/>
            <w:vAlign w:val="center"/>
            <w:textDirection w:val="lrTb"/>
            <w:noWrap w:val="false"/>
          </w:tcPr>
          <w:p>
            <w:pPr>
              <w:jc w:val="center"/>
              <w:spacing w:lineRule="atLeast" w:line="57" w:after="0" w:before="0"/>
            </w:pPr>
            <w:r>
              <w:rPr>
                <w:rFonts w:ascii="Times New Roman" w:hAnsi="Times New Roman" w:cs="Times New Roman" w:eastAsia="Times New Roman"/>
                <w:b/>
                <w:color w:val="000000"/>
                <w:sz w:val="24"/>
              </w:rPr>
              <w:t xml:space="preserve"> FDN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062"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80.67.169.12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156"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2001:910:800::12 </w:t>
            </w:r>
            <w:r/>
          </w:p>
        </w:tc>
      </w:tr>
      <w:tr>
        <w:trPr/>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1822" w:type="dxa"/>
            <w:vAlign w:val="center"/>
            <w:textDirection w:val="lrTb"/>
            <w:noWrap w:val="false"/>
          </w:tcPr>
          <w:p>
            <w:pPr>
              <w:jc w:val="center"/>
              <w:spacing w:lineRule="atLeast" w:line="57" w:after="0" w:before="0"/>
            </w:pPr>
            <w:r>
              <w:rPr>
                <w:rFonts w:ascii="Times New Roman" w:hAnsi="Times New Roman" w:cs="Times New Roman" w:eastAsia="Times New Roman"/>
                <w:b/>
                <w:color w:val="000000"/>
                <w:sz w:val="24"/>
              </w:rPr>
              <w:t xml:space="preserve"> FDN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062"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80.67.169.40 </w:t>
            </w:r>
            <w:r/>
          </w:p>
        </w:tc>
        <w:tc>
          <w:tcPr>
            <w:tcBorders>
              <w:left w:val="none" w:color="000000" w:sz="4" w:space="0"/>
              <w:top w:val="none" w:color="000000" w:sz="4" w:space="0"/>
              <w:right w:val="none" w:color="000000" w:sz="4" w:space="0"/>
              <w:bottom w:val="none" w:color="000000" w:sz="4" w:space="0"/>
            </w:tcBorders>
            <w:tcMar>
              <w:left w:w="15" w:type="dxa"/>
              <w:top w:w="15" w:type="dxa"/>
              <w:right w:w="15" w:type="dxa"/>
              <w:bottom w:w="15" w:type="dxa"/>
            </w:tcMar>
            <w:tcW w:w="2156" w:type="dxa"/>
            <w:vAlign w:val="center"/>
            <w:textDirection w:val="lrTb"/>
            <w:noWrap w:val="false"/>
          </w:tcPr>
          <w:p>
            <w:pPr>
              <w:spacing w:lineRule="atLeast" w:line="57" w:after="0" w:before="0"/>
            </w:pPr>
            <w:r>
              <w:rPr>
                <w:rFonts w:ascii="Times New Roman" w:hAnsi="Times New Roman" w:cs="Times New Roman" w:eastAsia="Times New Roman"/>
                <w:color w:val="000000"/>
                <w:sz w:val="24"/>
              </w:rPr>
              <w:t xml:space="preserve"> 2001:910:800::40</w:t>
            </w:r>
            <w:r/>
          </w:p>
        </w:tc>
      </w:tr>
    </w:tbl>
    <w:p>
      <w:r/>
      <w:r/>
    </w:p>
    <w:p>
      <w:pPr>
        <w:pStyle w:val="658"/>
      </w:pPr>
      <w:r>
        <w:t xml:space="preserve">&lt;h2&gt;FAQ</w:t>
      </w:r>
      <w:r/>
    </w:p>
    <w:p>
      <w:pPr>
        <w:pStyle w:val="660"/>
        <w:rPr>
          <w:b/>
          <w:sz w:val="24"/>
          <w:rPrChange w:id="5" w:author="Camille Bresson" w:date="2022-05-06T23:03:04Z" oouserid="ocrwuj4pmjsm_camille">
            <w:rPr/>
          </w:rPrChange>
        </w:rPr>
        <w:outlineLvl w:val="2"/>
      </w:pPr>
      <w:r>
        <w:rPr>
          <w:b/>
          <w:sz w:val="24"/>
        </w:rPr>
        <w:t xml:space="preserve">&lt;h3&gt;Est-ce qu'il existe des cas concrets de comportements qui nous semblent abusifs ?</w:t>
      </w:r>
      <w:r>
        <w:rPr>
          <w:b/>
          <w:sz w:val="24"/>
          <w:rPrChange w:id="6" w:author="Camille Bresson" w:date="2022-05-06T23:03:04Z" oouserid="ocrwuj4pmjsm_camille">
            <w:rPr/>
          </w:rPrChange>
        </w:rPr>
      </w:r>
      <w:r>
        <w:rPr>
          <w:rPrChange w:id="7" w:author="Camille Bresson" w:date="2022-05-06T23:03:04Z" oouserid="ocrwuj4pmjsm_camille">
            <w:rPr/>
          </w:rPrChange>
        </w:rPr>
      </w:r>
    </w:p>
    <w:p>
      <w:pPr>
        <w:ind w:left="0" w:right="0" w:firstLine="0"/>
        <w:spacing w:after="240" w:before="240"/>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Oui :</w:t>
      </w:r>
      <w:r/>
    </w:p>
    <w:p>
      <w:pPr>
        <w:pStyle w:val="836"/>
        <w:numPr>
          <w:ilvl w:val="0"/>
          <w:numId w:val="1"/>
        </w:numPr>
        <w:ind w:right="0"/>
        <w:spacing w:after="0" w:before="0"/>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Les </w:t>
      </w:r>
      <w:r>
        <w:rPr>
          <w:rFonts w:ascii="Arial" w:hAnsi="Arial" w:cs="Arial" w:eastAsia="Arial"/>
          <w:color w:val="000000"/>
        </w:rPr>
        <w:t xml:space="preserve">Fournisseurs d'Accès à Internet commerciaux français d'envergure nationale ont tous eu la tentation d'envoyer de la publicité quand un site web n'existe pas (exemple : vous avez tapé « arnfai.net » au lieu d'« arn-fai.net » dans la barre d'ad</w:t>
      </w:r>
      <w:r>
        <w:rPr>
          <w:rFonts w:ascii="Arial" w:hAnsi="Arial" w:cs="Arial" w:eastAsia="Arial"/>
          <w:color w:val="000000"/>
        </w:rPr>
        <w:t xml:space="preserve">resse de votre navigateur web). Certains l'ont mise en pratique comme </w:t>
      </w:r>
      <w:hyperlink r:id="rId21" w:tooltip="https://www.nextinpact.com/archive/52887-dns-menteurs-sfr-redirection-url.htm" w:history="1">
        <w:r>
          <w:rPr>
            <w:rStyle w:val="814"/>
            <w:rFonts w:ascii="Arial" w:hAnsi="Arial" w:cs="Arial" w:eastAsia="Arial"/>
            <w:color w:val="0000EE"/>
            <w:sz w:val="24"/>
            <w:u w:val="single"/>
          </w:rPr>
          <w:t xml:space="preserve">SFR</w:t>
        </w:r>
      </w:hyperlink>
      <w:r>
        <w:rPr>
          <w:rFonts w:ascii="Arial" w:hAnsi="Arial" w:cs="Arial" w:eastAsia="Arial"/>
          <w:color w:val="000000"/>
        </w:rPr>
        <w:t xml:space="preserve"> ou </w:t>
      </w:r>
      <w:hyperlink r:id="rId22" w:tooltip="https://www.mail-archive.com/frnog@frnog.org/msg06675.html" w:history="1">
        <w:r>
          <w:rPr>
            <w:rStyle w:val="814"/>
            <w:rFonts w:ascii="Arial" w:hAnsi="Arial" w:cs="Arial" w:eastAsia="Arial"/>
            <w:color w:val="0000EE"/>
            <w:sz w:val="24"/>
            <w:u w:val="single"/>
          </w:rPr>
          <w:t xml:space="preserve">Alice</w:t>
        </w:r>
      </w:hyperlink>
      <w:r>
        <w:rPr>
          <w:rFonts w:ascii="Arial" w:hAnsi="Arial" w:cs="Arial" w:eastAsia="Arial"/>
          <w:color w:val="000000"/>
        </w:rPr>
        <w:t xml:space="preserve">. D'</w:t>
      </w:r>
      <w:hyperlink r:id="rId23" w:tooltip="https://www.opendns.com/" w:history="1">
        <w:r>
          <w:rPr>
            <w:rStyle w:val="814"/>
            <w:rFonts w:ascii="Arial" w:hAnsi="Arial" w:cs="Arial" w:eastAsia="Arial"/>
            <w:color w:val="0000EE"/>
            <w:sz w:val="24"/>
            <w:u w:val="single"/>
          </w:rPr>
          <w:t xml:space="preserve">autres récursifs DNS </w:t>
        </w:r>
        <w:r>
          <w:rPr>
            <w:rStyle w:val="814"/>
            <w:rFonts w:ascii="Arial" w:hAnsi="Arial" w:cs="Arial" w:eastAsia="Arial"/>
            <w:color w:val="0000EE"/>
            <w:sz w:val="24"/>
            <w:u w:val="single"/>
          </w:rPr>
          <w:t xml:space="preserve">« </w:t>
        </w:r>
        <w:r>
          <w:rPr>
            <w:rStyle w:val="814"/>
            <w:rFonts w:ascii="Arial" w:hAnsi="Arial" w:cs="Arial" w:eastAsia="Arial"/>
            <w:color w:val="0000EE"/>
            <w:sz w:val="24"/>
            <w:u w:val="single"/>
          </w:rPr>
          <w:t xml:space="preserve">mentent</w:t>
        </w:r>
        <w:r>
          <w:rPr>
            <w:rStyle w:val="814"/>
            <w:rFonts w:ascii="Arial" w:hAnsi="Arial" w:cs="Arial" w:eastAsia="Arial"/>
            <w:color w:val="0000EE"/>
            <w:sz w:val="24"/>
            <w:u w:val="single"/>
          </w:rPr>
          <w:t xml:space="preserve"> »</w:t>
        </w:r>
      </w:hyperlink>
      <w:r>
        <w:rPr>
          <w:rFonts w:ascii="Arial" w:hAnsi="Arial" w:cs="Arial" w:eastAsia="Arial"/>
          <w:color w:val="000000"/>
        </w:rPr>
        <w:t xml:space="preserve"> pour des raisons de sécurité (pour vous empêcher d'aller sur un site contenant des virus et autres joyeusetés, pour corriger automatiquement vos fautes de frappe d'un nom pour éviter de tomber sur un mauvais site web, etc.) qui ne sont pas forcément légit</w:t>
      </w:r>
      <w:r>
        <w:rPr>
          <w:rFonts w:ascii="Arial" w:hAnsi="Arial" w:cs="Arial" w:eastAsia="Arial"/>
          <w:color w:val="000000"/>
        </w:rPr>
        <w:t xml:space="preserve">imes (autonomie des personnes, erreur d'appréciation de la qualité d'un site web, etc.).</w:t>
      </w:r>
      <w:r/>
    </w:p>
    <w:p>
      <w:pPr>
        <w:ind w:left="0" w:right="0" w:firstLine="0"/>
        <w:spacing w:after="240" w:before="240"/>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 </w:t>
      </w:r>
      <w:r/>
    </w:p>
    <w:p>
      <w:pPr>
        <w:pStyle w:val="836"/>
        <w:numPr>
          <w:ilvl w:val="0"/>
          <w:numId w:val="2"/>
        </w:numPr>
        <w:ind w:right="0"/>
        <w:spacing w:after="0" w:before="0"/>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C'est sur le DNS que reposent le blocage judiciaire des </w:t>
      </w:r>
      <w:hyperlink r:id="rId24" w:tooltip="https://www.laquadrature.net/fr/loi-jeux-en-ligne-le-filtrage-du-net-adopte" w:history="1">
        <w:r>
          <w:rPr>
            <w:rStyle w:val="814"/>
            <w:rFonts w:ascii="Arial" w:hAnsi="Arial" w:cs="Arial" w:eastAsia="Arial"/>
            <w:color w:val="0000EE"/>
            <w:sz w:val="24"/>
            <w:u w:val="single"/>
          </w:rPr>
          <w:t xml:space="preserve">sites web de jeux d'argent qui ne payent pas leur licence d'exploitation à l'État</w:t>
        </w:r>
      </w:hyperlink>
      <w:r>
        <w:rPr>
          <w:rFonts w:ascii="Arial" w:hAnsi="Arial" w:cs="Arial" w:eastAsia="Arial"/>
          <w:color w:val="000000"/>
        </w:rPr>
        <w:t xml:space="preserve"> (loi 2010-476 de 2010) ou de tout autre site web (exemples : </w:t>
      </w:r>
      <w:hyperlink r:id="rId25" w:tooltip="http://www.numerama.com/magazine/32714-t411-bloque-en-france-ce-que-dit-le-jugement.html" w:history="1">
        <w:r>
          <w:rPr>
            <w:rStyle w:val="814"/>
            <w:rFonts w:ascii="Arial" w:hAnsi="Arial" w:cs="Arial" w:eastAsia="Arial"/>
            <w:color w:val="0000EE"/>
            <w:sz w:val="24"/>
            <w:u w:val="single"/>
          </w:rPr>
          <w:t xml:space="preserve">t411</w:t>
        </w:r>
      </w:hyperlink>
      <w:r>
        <w:rPr>
          <w:rFonts w:ascii="Arial" w:hAnsi="Arial" w:cs="Arial" w:eastAsia="Arial"/>
          <w:color w:val="000000"/>
        </w:rPr>
        <w:t xml:space="preserve"> et </w:t>
      </w:r>
      <w:hyperlink r:id="rId26" w:tooltip="http://www.lepoint.fr/high-tech-internet/censure-par-claude-gueant-copwatch-revient-24-01-2012-1422966_47.php" w:history="1">
        <w:r>
          <w:rPr>
            <w:rStyle w:val="814"/>
            <w:rFonts w:ascii="Arial" w:hAnsi="Arial" w:cs="Arial" w:eastAsia="Arial"/>
            <w:color w:val="0000EE"/>
            <w:sz w:val="24"/>
            <w:u w:val="single"/>
          </w:rPr>
          <w:t xml:space="preserve">Copwatch</w:t>
        </w:r>
      </w:hyperlink>
      <w:r>
        <w:rPr>
          <w:rFonts w:ascii="Arial" w:hAnsi="Arial" w:cs="Arial" w:eastAsia="Arial"/>
          <w:color w:val="000000"/>
        </w:rPr>
        <w:t xml:space="preserve">) mais aussi tout le blocage administratif (hors procédure judiciaire), sur liste secrète du ministère de l'Intérieur, des sites web pédopornographiques (</w:t>
      </w:r>
      <w:hyperlink r:id="rId27" w:tooltip="https://www.laquadrature.net/fr/loppsi-definitivement-adoptee-internet-sous-controle" w:history="1">
        <w:r>
          <w:rPr>
            <w:rStyle w:val="814"/>
            <w:rFonts w:ascii="Arial" w:hAnsi="Arial" w:cs="Arial" w:eastAsia="Arial"/>
            <w:color w:val="0000EE"/>
            <w:sz w:val="24"/>
            <w:u w:val="single"/>
          </w:rPr>
          <w:t xml:space="preserve">loi LOPPSI 2 de 2011</w:t>
        </w:r>
      </w:hyperlink>
      <w:r>
        <w:rPr>
          <w:rFonts w:ascii="Arial" w:hAnsi="Arial" w:cs="Arial" w:eastAsia="Arial"/>
          <w:color w:val="000000"/>
        </w:rPr>
        <w:t xml:space="preserve">) ou faisant l'apologie du terrorisme (</w:t>
      </w:r>
      <w:hyperlink r:id="rId28" w:tooltip="https://www.laquadrature.net/fr/pjl-terrorisme-le-parlement-peut-encore-sopposer-a-la-derive-securitaire" w:history="1">
        <w:r>
          <w:rPr>
            <w:rStyle w:val="814"/>
            <w:rFonts w:ascii="Arial" w:hAnsi="Arial" w:cs="Arial" w:eastAsia="Arial"/>
            <w:color w:val="0000EE"/>
            <w:sz w:val="24"/>
            <w:u w:val="single"/>
          </w:rPr>
          <w:t xml:space="preserve">loi Cazeneuve de 2014</w:t>
        </w:r>
      </w:hyperlink>
      <w:r>
        <w:rPr>
          <w:rFonts w:ascii="Arial" w:hAnsi="Arial" w:cs="Arial" w:eastAsia="Arial"/>
          <w:color w:val="000000"/>
        </w:rPr>
        <w:t xml:space="preserve">). Ces types de blocage sont insidieux puisqu'ils ne font pas disparaître les problèmes, ni ne viennent au secours des victimes, ni ne les dédommagent : les infractions à la loi et les atteintes aux personnes continuent… mais en silence, derrière le rideau</w:t>
      </w:r>
      <w:r>
        <w:rPr>
          <w:rFonts w:ascii="Arial" w:hAnsi="Arial" w:cs="Arial" w:eastAsia="Arial"/>
          <w:color w:val="000000"/>
        </w:rPr>
        <w:t xml:space="preserve">, puisque leurs auteur</w:t>
      </w:r>
      <w:ins w:id="8" w:author="Camille Bresson" w:date="2022-05-06T23:05:42Z" oouserid="ocrwuj4pmjsm_camille">
        <w:r>
          <w:rPr>
            <w:rFonts w:ascii="Arial" w:hAnsi="Arial" w:cs="Arial" w:eastAsia="Arial"/>
            <w:color w:val="000000"/>
          </w:rPr>
          <w:t xml:space="preserve">·</w:t>
        </w:r>
      </w:ins>
      <w:del w:id="9" w:author="Camille Bresson" w:date="2022-05-06T23:05:38Z" oouserid="ocrwuj4pmjsm_camille">
        <w:r>
          <w:rPr>
            <w:rFonts w:ascii="Arial" w:hAnsi="Arial" w:cs="Arial" w:eastAsia="Arial"/>
            <w:color w:val="000000"/>
          </w:rPr>
          <w:delText xml:space="preserve">-</w:delText>
        </w:r>
      </w:del>
      <w:r>
        <w:rPr>
          <w:rFonts w:ascii="Arial" w:hAnsi="Arial" w:cs="Arial" w:eastAsia="Arial"/>
          <w:color w:val="000000"/>
        </w:rPr>
        <w:t xml:space="preserve">e</w:t>
      </w:r>
      <w:ins w:id="10" w:author="Camille Bresson" w:date="2022-05-06T23:05:50Z" oouserid="ocrwuj4pmjsm_camille">
        <w:r>
          <w:rPr>
            <w:rFonts w:ascii="Arial" w:hAnsi="Arial" w:cs="Arial" w:eastAsia="Arial"/>
            <w:color w:val="000000"/>
          </w:rPr>
          <w:t xml:space="preserve">·</w:t>
        </w:r>
      </w:ins>
      <w:del w:id="11" w:author="Camille Bresson" w:date="2022-05-06T23:05:47Z" oouserid="ocrwuj4pmjsm_camille">
        <w:r>
          <w:rPr>
            <w:rFonts w:ascii="Arial" w:hAnsi="Arial" w:cs="Arial" w:eastAsia="Arial"/>
            <w:color w:val="000000"/>
          </w:rPr>
          <w:delText xml:space="preserve">-</w:delText>
        </w:r>
      </w:del>
      <w:r>
        <w:rPr>
          <w:rFonts w:ascii="Arial" w:hAnsi="Arial" w:cs="Arial" w:eastAsia="Arial"/>
          <w:color w:val="000000"/>
        </w:rPr>
        <w:t xml:space="preserve">s ne sont pas arrêté</w:t>
      </w:r>
      <w:ins w:id="12" w:author="Camille Bresson" w:date="2022-05-06T23:06:01Z" oouserid="ocrwuj4pmjsm_camille">
        <w:r>
          <w:rPr>
            <w:rFonts w:ascii="Arial" w:hAnsi="Arial" w:cs="Arial" w:eastAsia="Arial"/>
            <w:color w:val="000000"/>
          </w:rPr>
          <w:t xml:space="preserve">·</w:t>
        </w:r>
      </w:ins>
      <w:del w:id="13" w:author="Camille Bresson" w:date="2022-05-06T23:05:58Z" oouserid="ocrwuj4pmjsm_camille">
        <w:r>
          <w:rPr>
            <w:rFonts w:ascii="Arial" w:hAnsi="Arial" w:cs="Arial" w:eastAsia="Arial"/>
            <w:color w:val="000000"/>
          </w:rPr>
          <w:delText xml:space="preserve">-</w:delText>
        </w:r>
      </w:del>
      <w:r>
        <w:rPr>
          <w:rFonts w:ascii="Arial" w:hAnsi="Arial" w:cs="Arial" w:eastAsia="Arial"/>
          <w:color w:val="000000"/>
        </w:rPr>
        <w:t xml:space="preserve">e</w:t>
      </w:r>
      <w:ins w:id="14" w:author="Camille Bresson" w:date="2022-05-06T23:06:04Z" oouserid="ocrwuj4pmjsm_camille">
        <w:r>
          <w:rPr>
            <w:rFonts w:ascii="Arial" w:hAnsi="Arial" w:cs="Arial" w:eastAsia="Arial"/>
            <w:color w:val="000000"/>
          </w:rPr>
          <w:t xml:space="preserve">·</w:t>
        </w:r>
      </w:ins>
      <w:del w:id="15" w:author="Camille Bresson" w:date="2022-05-06T23:06:02Z" oouserid="ocrwuj4pmjsm_camille">
        <w:r>
          <w:rPr>
            <w:rFonts w:ascii="Arial" w:hAnsi="Arial" w:cs="Arial" w:eastAsia="Arial"/>
            <w:color w:val="000000"/>
          </w:rPr>
          <w:delText xml:space="preserve">-</w:delText>
        </w:r>
      </w:del>
      <w:r>
        <w:rPr>
          <w:rFonts w:ascii="Arial" w:hAnsi="Arial" w:cs="Arial" w:eastAsia="Arial"/>
          <w:color w:val="000000"/>
        </w:rPr>
        <w:t xml:space="preserve">s. Bloquer des sites web, c'est fermer les yeux sur des problèmes plutôt que de s'attaquer à leurs racines</w:t>
      </w:r>
      <w:r>
        <w:rPr>
          <w:rFonts w:ascii="Arial" w:hAnsi="Arial" w:cs="Arial" w:eastAsia="Arial"/>
          <w:color w:val="000000"/>
        </w:rPr>
        <w:t xml:space="preserve">. De plus, comment contrôler la légitimité de l'action du gouvernement dans le cas du blocag</w:t>
      </w:r>
      <w:r>
        <w:rPr>
          <w:rFonts w:ascii="Arial" w:hAnsi="Arial" w:cs="Arial" w:eastAsia="Arial"/>
          <w:color w:val="000000"/>
        </w:rPr>
        <w:t xml:space="preserve">e administratif afin d'éviter les dérives ? Un des premiers sites web bloqués dans ce contexte, islamic-news, l'a été </w:t>
      </w:r>
      <w:hyperlink r:id="rId29" w:tooltip="http://www.numerama.com/magazine/32530-islamic-news-a-ete-censure-pour-l-analyse-d-un-discours-publie.html" w:history="1">
        <w:r>
          <w:rPr>
            <w:rStyle w:val="814"/>
            <w:rFonts w:ascii="Arial" w:hAnsi="Arial" w:cs="Arial" w:eastAsia="Arial"/>
            <w:color w:val="0000EE"/>
            <w:sz w:val="24"/>
            <w:u w:val="single"/>
          </w:rPr>
          <w:t xml:space="preserve">sans véritables arguments de droit ou de fait de la part du gouvernement</w:t>
        </w:r>
      </w:hyperlink>
      <w:r>
        <w:rPr>
          <w:rFonts w:ascii="Arial" w:hAnsi="Arial" w:cs="Arial" w:eastAsia="Arial"/>
          <w:color w:val="000000"/>
        </w:rPr>
        <w:t xml:space="preserve">.</w:t>
      </w:r>
      <w:r/>
    </w:p>
    <w:p>
      <w:pPr>
        <w:ind w:left="0" w:right="0" w:firstLine="0"/>
        <w:spacing w:after="240" w:before="240"/>
        <w:pBdr>
          <w:left w:val="none" w:color="000000" w:sz="4" w:space="0"/>
          <w:top w:val="none" w:color="000000" w:sz="4" w:space="0"/>
          <w:right w:val="none" w:color="000000" w:sz="4" w:space="0"/>
          <w:bottom w:val="none" w:color="000000" w:sz="4" w:space="0"/>
        </w:pBdr>
      </w:pPr>
      <w:r>
        <w:rPr>
          <w:rFonts w:ascii="Arial" w:hAnsi="Arial" w:cs="Arial" w:eastAsia="Arial"/>
          <w:color w:val="000000"/>
        </w:rPr>
      </w:r>
      <w:r/>
    </w:p>
    <w:p>
      <w:pPr>
        <w:pStyle w:val="836"/>
        <w:numPr>
          <w:ilvl w:val="0"/>
          <w:numId w:val="3"/>
        </w:numPr>
        <w:ind w:right="0"/>
        <w:spacing w:after="0" w:before="0"/>
        <w:pBdr>
          <w:left w:val="none" w:color="000000" w:sz="4" w:space="0"/>
          <w:top w:val="none" w:color="000000" w:sz="4" w:space="0"/>
          <w:right w:val="none" w:color="000000" w:sz="4" w:space="0"/>
          <w:bottom w:val="none" w:color="000000" w:sz="4" w:space="0"/>
        </w:pBdr>
      </w:pPr>
      <w:r>
        <w:rPr>
          <w:rFonts w:ascii="Arial" w:hAnsi="Arial" w:cs="Arial" w:eastAsia="Arial"/>
          <w:color w:val="000000"/>
        </w:rPr>
        <w:t xml:space="preserve">Du point précédent découle une inégalité entre les citoyens. Un blocage judiciaire est opposable aux seuls Fournisseurs d'Accès à Internet qui font l'objet d'une décision définitive de la justice. Dans le cadre du blocage administratif, la liste secrète es</w:t>
      </w:r>
      <w:r>
        <w:rPr>
          <w:rFonts w:ascii="Arial" w:hAnsi="Arial" w:cs="Arial" w:eastAsia="Arial"/>
          <w:color w:val="000000"/>
        </w:rPr>
        <w:t xml:space="preserve">t communiquée par le ministère de l'Intérieur aux Fournisseurs d'Accès à Internet sélectionnés par le gouvernement. En pratique, dans les deux cas, il s'avère que seuls les plus gros FAI commerciaux de France d'envergure nationale sont contraints à prendre</w:t>
      </w:r>
      <w:r>
        <w:rPr>
          <w:rFonts w:ascii="Arial" w:hAnsi="Arial" w:cs="Arial" w:eastAsia="Arial"/>
          <w:color w:val="000000"/>
        </w:rPr>
        <w:t xml:space="preserve"> des mesures de blocage. Quid du citoyen qui a recours aux prestations d'un autre FAI (université, travail, association, etc.) ? Sans compétences particulières, les contenus consultables en ligne par l'ensemble des citoyens français sont différents. Est-ce</w:t>
      </w:r>
      <w:r>
        <w:rPr>
          <w:rFonts w:ascii="Arial" w:hAnsi="Arial" w:cs="Arial" w:eastAsia="Arial"/>
          <w:color w:val="000000"/>
        </w:rPr>
        <w:t xml:space="preserve"> que cette différence d'accès à l'information est acceptable ?</w:t>
      </w:r>
      <w:r/>
    </w:p>
    <w:p>
      <w:pPr>
        <w:pStyle w:val="660"/>
        <w:rPr>
          <w:highlight w:val="none"/>
        </w:rPr>
      </w:pPr>
      <w:r>
        <w:rPr>
          <w:highlight w:val="none"/>
        </w:rPr>
      </w:r>
      <w:r>
        <w:rPr>
          <w:b/>
          <w:sz w:val="24"/>
          <w:highlight w:val="none"/>
          <w:rPrChange w:id="16" w:author="Camille Bresson" w:date="2022-05-06T23:09:24Z" oouserid="ocrwuj4pmjsm_camille">
            <w:rPr>
              <w:highlight w:val="none"/>
            </w:rPr>
          </w:rPrChange>
        </w:rPr>
        <w:t xml:space="preserve">Quelle est la politique de conservation des données de connexions (logs) </w:t>
      </w:r>
      <w:r>
        <w:rPr>
          <w:b/>
          <w:sz w:val="24"/>
          <w:highlight w:val="none"/>
          <w:rPrChange w:id="17" w:author="Camille Bresson" w:date="2022-05-06T23:09:24Z" oouserid="ocrwuj4pmjsm_camille">
            <w:rPr>
              <w:highlight w:val="none"/>
            </w:rPr>
          </w:rPrChange>
        </w:rPr>
        <w:t xml:space="preserve">d’ARN pour ce service ?</w:t>
      </w:r>
      <w:r>
        <w:rPr>
          <w:b/>
          <w:sz w:val="24"/>
          <w:highlight w:val="none"/>
          <w:rPrChange w:id="18" w:author="Camille Bresson" w:date="2022-05-06T23:09:24Z" oouserid="ocrwuj4pmjsm_camille">
            <w:rPr>
              <w:highlight w:val="none"/>
            </w:rPr>
          </w:rPrChange>
        </w:rPr>
      </w:r>
      <w:r/>
    </w:p>
    <w:p>
      <w:pPr>
        <w:rPr>
          <w:highlight w:val="none"/>
        </w:rPr>
        <w:outlineLvl w:val="1"/>
      </w:pPr>
      <w:r>
        <w:rPr>
          <w:highlight w:val="none"/>
        </w:rPr>
        <w:t xml:space="preserve">Nous n</w:t>
      </w:r>
      <w:r>
        <w:rPr>
          <w:highlight w:val="none"/>
        </w:rPr>
        <w:t xml:space="preserve">’enregistrons aucunes donnée</w:t>
      </w:r>
      <w:r>
        <w:rPr>
          <w:highlight w:val="none"/>
        </w:rPr>
        <w:t xml:space="preserve">s de connexions</w:t>
      </w:r>
      <w:r>
        <w:rPr>
          <w:highlight w:val="none"/>
        </w:rPr>
        <w:t xml:space="preserve"> car nous ne sommes légalement pas contraint de le faire</w:t>
      </w:r>
      <w:r>
        <w:rPr>
          <w:highlight w:val="none"/>
        </w:rPr>
        <w:t xml:space="preserve">.</w:t>
      </w:r>
      <w:r>
        <w:rPr>
          <w:highlight w:val="none"/>
        </w:rPr>
      </w:r>
      <w:r/>
    </w:p>
    <w:p>
      <w:pPr>
        <w:pStyle w:val="660"/>
        <w:rPr>
          <w:highlight w:val="none"/>
        </w:rPr>
        <w:outlineLvl w:val="1"/>
      </w:pPr>
      <w:r>
        <w:rPr>
          <w:b/>
          <w:sz w:val="24"/>
          <w:highlight w:val="none"/>
          <w:rPrChange w:id="19" w:author="Camille Bresson" w:date="2022-05-06T23:09:34Z" oouserid="ocrwuj4pmjsm_camille">
            <w:rPr>
              <w:highlight w:val="none"/>
            </w:rPr>
          </w:rPrChange>
        </w:rPr>
        <w:t xml:space="preserve">Puis-je monter un tunnel DNS à travers ce résolveur ?</w:t>
      </w:r>
      <w:r/>
    </w:p>
    <w:p>
      <w:pPr>
        <w:ind w:left="0" w:right="0" w:firstLine="0"/>
        <w:spacing w:after="299" w:before="299"/>
        <w:rPr>
          <w:highlight w:val="none"/>
        </w:rPr>
        <w:pBdr>
          <w:left w:val="none" w:color="000000" w:sz="4" w:space="0"/>
          <w:top w:val="none" w:color="000000" w:sz="4" w:space="0"/>
          <w:right w:val="none" w:color="000000" w:sz="4" w:space="0"/>
          <w:bottom w:val="none" w:color="000000" w:sz="4" w:space="0"/>
        </w:pBdr>
        <w:outlineLvl w:val="1"/>
      </w:pPr>
      <w:r>
        <w:rPr>
          <w:highlight w:val="none"/>
        </w:rPr>
        <w:t xml:space="preserve">Non, nous ne souhaitons pas que ce résolveur génère du trafic inhabituel pour un résolveur DNS.</w:t>
      </w:r>
      <w:r>
        <w:rPr>
          <w:highlight w:val="none"/>
        </w:rPr>
      </w:r>
      <w:r/>
    </w:p>
    <w:p>
      <w:pPr>
        <w:pStyle w:val="660"/>
        <w:rPr>
          <w:b/>
          <w:sz w:val="24"/>
          <w:highlight w:val="none"/>
          <w:rPrChange w:id="20" w:author="Camille Bresson" w:date="2022-05-06T23:09:54Z" oouserid="ocrwuj4pmjsm_camille">
            <w:rPr/>
          </w:rPrChange>
        </w:rPr>
        <w:outlineLvl w:val="1"/>
      </w:pPr>
      <w:r>
        <w:rPr>
          <w:b/>
          <w:sz w:val="24"/>
          <w:rPrChange w:id="21" w:author="Camille Bresson" w:date="2022-05-06T23:09:54Z" oouserid="ocrwuj4pmjsm_camille">
            <w:rPr/>
          </w:rPrChange>
        </w:rPr>
        <w:t xml:space="preserve">Jusqu’où porte la validation DNSSEC ?</w:t>
      </w:r>
      <w:r>
        <w:rPr>
          <w:b/>
          <w:sz w:val="24"/>
          <w:rPrChange w:id="22" w:author="Camille Bresson" w:date="2022-05-06T23:09:54Z" oouserid="ocrwuj4pmjsm_camille">
            <w:rPr/>
          </w:rPrChange>
        </w:rPr>
      </w:r>
      <w:r>
        <w:rPr>
          <w:rPrChange w:id="23" w:author="Camille Bresson" w:date="2022-05-06T23:09:54Z" oouserid="ocrwuj4pmjsm_camille">
            <w:rPr/>
          </w:rPrChange>
        </w:rPr>
      </w:r>
    </w:p>
    <w:p>
      <w:pPr>
        <w:ind w:left="0" w:right="0" w:firstLine="0"/>
        <w:spacing w:after="299" w:before="299"/>
        <w:rPr>
          <w:highlight w:val="none"/>
        </w:rPr>
        <w:pBdr>
          <w:left w:val="none" w:color="000000" w:sz="4" w:space="0"/>
          <w:top w:val="none" w:color="000000" w:sz="4" w:space="0"/>
          <w:right w:val="none" w:color="000000" w:sz="4" w:space="0"/>
          <w:bottom w:val="none" w:color="000000" w:sz="4" w:space="0"/>
        </w:pBdr>
        <w:outlineLvl w:val="1"/>
      </w:pPr>
      <w:r>
        <w:rPr>
          <w:highlight w:val="none"/>
        </w:rPr>
        <w:t xml:space="preserve">Notre résolveur v</w:t>
      </w:r>
      <w:r>
        <w:rPr>
          <w:highlight w:val="none"/>
        </w:rPr>
        <w:t xml:space="preserve">érifie cryptographiquement la validité d’une réponse DNS, toutefois, à moins que vous n’ayez mis en place une solution pour valider également cette info sur votre équipement vous rester vulnérable à une manipulation située entre vous et le résolveur d’ARN.</w:t>
      </w:r>
      <w:r/>
    </w:p>
    <w:p>
      <w:pPr>
        <w:ind w:left="0" w:right="0" w:firstLine="0"/>
        <w:spacing w:after="299" w:before="299"/>
        <w:rPr>
          <w:highlight w:val="none"/>
        </w:rPr>
        <w:pBdr>
          <w:left w:val="none" w:color="000000" w:sz="4" w:space="0"/>
          <w:top w:val="none" w:color="000000" w:sz="4" w:space="0"/>
          <w:right w:val="none" w:color="000000" w:sz="4" w:space="0"/>
          <w:bottom w:val="none" w:color="000000" w:sz="4" w:space="0"/>
        </w:pBdr>
        <w:outlineLvl w:val="1"/>
      </w:pPr>
      <w:r>
        <w:rPr>
          <w:highlight w:val="none"/>
        </w:rPr>
        <w:t xml:space="preserve">De fait, la validation DNSSEC sur notre résolveur, </w:t>
      </w:r>
      <w:hyperlink r:id="rId30" w:tooltip="http://www.bortzmeyer.org/ou-valider-dnsssec.html" w:history="1">
        <w:r>
          <w:rPr>
            <w:rStyle w:val="814"/>
            <w:rFonts w:ascii="Arial" w:hAnsi="Arial" w:cs="Arial" w:eastAsia="Arial"/>
            <w:color w:val="0000EE"/>
            <w:sz w:val="24"/>
            <w:u w:val="single"/>
          </w:rPr>
          <w:t xml:space="preserve">n'apporte réellement toutes ses garanties qu'aux abonné⋅es ayant un service avec une IP ARN</w:t>
        </w:r>
      </w:hyperlink>
      <w:r>
        <w:rPr>
          <w:highlight w:val="none"/>
        </w:rPr>
        <w:t xml:space="preserve">. </w:t>
      </w:r>
      <w:r>
        <w:rPr>
          <w:highlight w:val="none"/>
        </w:rPr>
      </w:r>
      <w:r/>
    </w:p>
    <w:p>
      <w:pPr>
        <w:pStyle w:val="660"/>
        <w:rPr>
          <w:highlight w:val="none"/>
        </w:rPr>
      </w:pPr>
      <w:r>
        <w:rPr>
          <w:b/>
          <w:sz w:val="24"/>
          <w:highlight w:val="none"/>
          <w:rPrChange w:id="24" w:author="Camille Bresson" w:date="2022-05-06T23:10:48Z" oouserid="ocrwuj4pmjsm_camille">
            <w:rPr>
              <w:highlight w:val="none"/>
            </w:rPr>
          </w:rPrChange>
        </w:rPr>
        <w:t xml:space="preserve">Pourquoi ne pas proposer DNS-over-HTTPS ?</w:t>
      </w:r>
      <w:r>
        <w:rPr>
          <w:highlight w:val="none"/>
        </w:rPr>
      </w:r>
      <w:r/>
    </w:p>
    <w:p>
      <w:pPr>
        <w:ind w:left="0" w:right="0" w:firstLine="0"/>
        <w:spacing w:after="299" w:before="299"/>
        <w:rPr>
          <w:highlight w:val="none"/>
        </w:rPr>
        <w:pBdr>
          <w:left w:val="none" w:color="000000" w:sz="4" w:space="0"/>
          <w:top w:val="none" w:color="000000" w:sz="4" w:space="0"/>
          <w:right w:val="none" w:color="000000" w:sz="4" w:space="0"/>
          <w:bottom w:val="none" w:color="000000" w:sz="4" w:space="0"/>
        </w:pBdr>
        <w:outlineLvl w:val="1"/>
      </w:pPr>
      <w:r>
        <w:rPr>
          <w:highlight w:val="none"/>
        </w:rPr>
        <w:t xml:space="preserve">Parce qu’on a pas encore eu le temps. N’hésitez pas à venir nous aider</w:t>
      </w:r>
      <w:r>
        <w:rPr>
          <w:highlight w:val="none"/>
        </w:rPr>
        <w:t xml:space="preserve"> afin que nous puissions le mettre en place</w:t>
      </w:r>
      <w:r>
        <w:rPr>
          <w:highlight w:val="none"/>
        </w:rPr>
        <w:t xml:space="preserve"> :)</w:t>
      </w:r>
      <w:r>
        <w:rPr>
          <w:highlight w:val="none"/>
        </w:rPr>
      </w:r>
      <w:r/>
    </w:p>
    <w:p>
      <w:pPr>
        <w:pStyle w:val="660"/>
        <w:rPr>
          <w:highlight w:val="none"/>
        </w:rPr>
      </w:pPr>
      <w:r>
        <w:rPr>
          <w:b/>
          <w:sz w:val="24"/>
          <w:highlight w:val="none"/>
          <w:rPrChange w:id="25" w:author="Camille Bresson" w:date="2022-05-06T23:10:58Z" oouserid="ocrwuj4pmjsm_camille">
            <w:rPr>
              <w:highlight w:val="none"/>
            </w:rPr>
          </w:rPrChange>
        </w:rPr>
        <w:t xml:space="preserve">Comment reproduire ce service ?</w:t>
      </w:r>
      <w:r>
        <w:rPr>
          <w:b/>
          <w:sz w:val="24"/>
          <w:highlight w:val="none"/>
          <w:rPrChange w:id="26" w:author="Camille Bresson" w:date="2022-05-06T23:10:58Z" oouserid="ocrwuj4pmjsm_camille">
            <w:rPr>
              <w:highlight w:val="none"/>
            </w:rPr>
          </w:rPrChange>
        </w:rPr>
      </w:r>
      <w:r/>
    </w:p>
    <w:p>
      <w:pPr>
        <w:rPr>
          <w:highlight w:val="none"/>
        </w:rPr>
      </w:pPr>
      <w:r>
        <w:rPr>
          <w:highlight w:val="none"/>
        </w:rPr>
        <w:t xml:space="preserve">La mise en place de notre service de résolveur DNS est documentée sur  </w:t>
      </w:r>
      <w:hyperlink r:id="rId31" w:tooltip="https://wiki.arn-fai.net/benevoles:technique:natta" w:history="1">
        <w:r>
          <w:rPr>
            <w:rStyle w:val="814"/>
            <w:highlight w:val="none"/>
          </w:rPr>
          <w:t xml:space="preserve">la page</w:t>
        </w:r>
        <w:r>
          <w:rPr>
            <w:rStyle w:val="814"/>
            <w:highlight w:val="none"/>
          </w:rPr>
          <w:t xml:space="preserve"> wiki  des bénévoles comment monter un recursif DNS ouvert.</w:t>
        </w:r>
      </w:hyperlink>
      <w:r>
        <w:rPr>
          <w:highlight w:val="none"/>
        </w:rPr>
      </w:r>
      <w:r/>
    </w:p>
    <w:p>
      <w:pPr>
        <w:rPr>
          <w:highlight w:val="none"/>
        </w:rPr>
      </w:pPr>
      <w:r>
        <w:rPr>
          <w:highlight w:val="none"/>
        </w:rPr>
      </w:r>
      <w:r>
        <w:rPr>
          <w:rFonts w:ascii="Arial" w:hAnsi="Arial" w:cs="Arial" w:eastAsia="Arial"/>
          <w:color w:val="000000"/>
        </w:rPr>
        <w:t xml:space="preserve">Avant d'ouvrir un récursif DNS ouvert au public, il y a quelques précautions à prendre afin que celui-ci ne soit pas utilisé pour conduire des </w:t>
      </w:r>
      <w:hyperlink r:id="rId32" w:tooltip="https://fr.wikipedia.org/wiki/Attaque_par_d%C3%A9ni_de_service" w:history="1">
        <w:r>
          <w:rPr>
            <w:rStyle w:val="814"/>
            <w:rFonts w:ascii="Arial" w:hAnsi="Arial" w:cs="Arial" w:eastAsia="Arial"/>
            <w:color w:val="0000EE"/>
            <w:sz w:val="24"/>
            <w:u w:val="single"/>
          </w:rPr>
          <w:t xml:space="preserve">attaques DDoS</w:t>
        </w:r>
      </w:hyperlink>
      <w:r>
        <w:rPr>
          <w:rFonts w:ascii="Arial" w:hAnsi="Arial" w:cs="Arial" w:eastAsia="Arial"/>
          <w:color w:val="000000"/>
        </w:rPr>
        <w:t xml:space="preserve"> de grande envergure. Voir en détail les réflexions pour </w:t>
      </w:r>
      <w:hyperlink r:id="rId33" w:tooltip="http://www.guiguishow.info/2014/08/23/comment-mettre-en-place-un-serveur-dns-recursif-cache-ouvert-dans-de-bonnes-conditions/" w:history="1">
        <w:r>
          <w:rPr>
            <w:rStyle w:val="814"/>
            <w:rFonts w:ascii="Arial" w:hAnsi="Arial" w:cs="Arial" w:eastAsia="Arial"/>
          </w:rPr>
          <w:t xml:space="preserve">protéger un résolveur DNS ouvert</w:t>
        </w:r>
        <w:r>
          <w:rPr>
            <w:rStyle w:val="814"/>
            <w:rFonts w:ascii="Arial" w:hAnsi="Arial" w:cs="Arial" w:eastAsia="Arial"/>
          </w:rPr>
        </w:r>
      </w:hyperlink>
      <w:r>
        <w:rPr>
          <w:rFonts w:ascii="Arial" w:hAnsi="Arial" w:cs="Arial" w:eastAsia="Arial"/>
          <w:color w:val="000000"/>
        </w:rPr>
        <w:t xml:space="preserve">.</w:t>
      </w:r>
      <w:r>
        <w:rPr>
          <w:highlight w:val="none"/>
        </w:rPr>
      </w:r>
      <w:r/>
    </w:p>
    <w:p>
      <w:pPr>
        <w:rPr>
          <w:highlight w:val="none"/>
        </w:rPr>
      </w:pPr>
      <w:r>
        <w:rPr>
          <w:highlight w:val="none"/>
        </w:rPr>
      </w:r>
      <w:r>
        <w:rPr>
          <w:highlight w:val="none"/>
        </w:rPr>
      </w:r>
      <w:r/>
    </w:p>
    <w:p>
      <w:pPr>
        <w:pStyle w:val="658"/>
        <w:jc w:val="center"/>
        <w:rPr>
          <w:highlight w:val="none"/>
        </w:rPr>
      </w:pPr>
      <w:r>
        <w:rPr>
          <w:highlight w:val="none"/>
        </w:rPr>
        <w:t xml:space="preserve">Nos</w:t>
      </w:r>
      <w:r>
        <w:t xml:space="preserve"> actions vous plaisent ?</w:t>
      </w:r>
      <w:r>
        <w:rPr>
          <w:highlight w:val="none"/>
        </w:rPr>
        <w:t xml:space="preserve"> Aidez-nous :)</w:t>
      </w:r>
      <w:r>
        <w:rPr>
          <w:highlight w:val="none"/>
        </w:rPr>
      </w:r>
      <w:r/>
    </w:p>
    <w:p>
      <w:pPr>
        <w:jc w:val="center"/>
        <w:rPr>
          <w:highlight w:val="none"/>
        </w:rPr>
      </w:pPr>
      <w:r>
        <w:rPr>
          <w:highlight w:val="none"/>
        </w:rPr>
        <w:t xml:space="preserve">Venir à la prochaine réunion d’accueil des bénévoles</w:t>
      </w:r>
      <w:r>
        <w:rPr>
          <w:highlight w:val="none"/>
        </w:rPr>
      </w:r>
      <w:r/>
    </w:p>
    <w:p>
      <w:pPr>
        <w:ind w:left="0" w:right="0" w:firstLine="0"/>
        <w:spacing w:after="299" w:before="299"/>
        <w:pBdr>
          <w:left w:val="none" w:color="000000" w:sz="4" w:space="0"/>
          <w:top w:val="none" w:color="000000" w:sz="4" w:space="0"/>
          <w:right w:val="none" w:color="000000" w:sz="4" w:space="0"/>
          <w:bottom w:val="none" w:color="000000" w:sz="4" w:space="0"/>
        </w:pBdr>
        <w:outlineLvl w:val="1"/>
      </w:pPr>
      <w:r>
        <w:rPr>
          <w:highlight w:val="none"/>
        </w:rPr>
      </w:r>
      <w:r>
        <w:rPr>
          <w:highlight w:val="none"/>
        </w:rPr>
      </w:r>
      <w:r/>
    </w:p>
    <w:p>
      <w:r/>
      <w:r/>
    </w:p>
    <w:p>
      <w:r>
        <w:rPr>
          <w:highlight w:val="none"/>
        </w:rPr>
      </w:r>
      <w:r>
        <w:rPr>
          <w:highlight w:val="none"/>
        </w:rPr>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amille Bresson" w:date="2022-05-07T00:34:14Z" w:initials="CB">
    <w:p w14:paraId="00000001" w14:textId="00000001">
      <w:pPr>
        <w:spacing w:line="240" w:after="0" w:lineRule="auto" w:before="0"/>
        <w:ind w:firstLine="0" w:left="0" w:right="0"/>
        <w:jc w:val="left"/>
      </w:pPr>
      <w:r>
        <w:rPr>
          <w:rFonts w:eastAsia="Arial" w:ascii="Arial" w:hAnsi="Arial" w:cs="Arial"/>
          <w:sz w:val="22"/>
        </w:rPr>
        <w:t xml:space="preserve">what is this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0D0E318" w16cex:dateUtc="2022-05-06T22:34:14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30D0E3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abstractNum w:abstractNumId="1">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abstractNum w:abstractNumId="2">
    <w:multiLevelType w:val="hybridMultilevel"/>
    <w:lvl w:ilvl="0">
      <w:start w:val="1"/>
      <w:numFmt w:val="bullet"/>
      <w:isLgl w:val="false"/>
      <w:suff w:val="tab"/>
      <w:lvlText w:val="·"/>
      <w:lvlJc w:val="left"/>
      <w:pPr>
        <w:ind w:left="709" w:hanging="360"/>
      </w:pPr>
      <w:rPr>
        <w:rFonts w:ascii="Symbol" w:hAnsi="Symbol" w:cs="Symbol" w:eastAsia="Symbol" w:hint="default"/>
        <w:color w:val="000000"/>
      </w:rPr>
    </w:lvl>
    <w:lvl w:ilvl="1">
      <w:start w:val="1"/>
      <w:numFmt w:val="bullet"/>
      <w:isLgl w:val="false"/>
      <w:suff w:val="tab"/>
      <w:lvlText w:val="·"/>
      <w:lvlJc w:val="left"/>
      <w:pPr>
        <w:ind w:left="1429" w:hanging="360"/>
      </w:pPr>
      <w:rPr>
        <w:rFonts w:ascii="Symbol" w:hAnsi="Symbol" w:cs="Symbol" w:eastAsia="Symbol" w:hint="default"/>
        <w:color w:val="000000"/>
      </w:rPr>
    </w:lvl>
    <w:lvl w:ilvl="2">
      <w:start w:val="1"/>
      <w:numFmt w:val="bullet"/>
      <w:isLgl w:val="false"/>
      <w:suff w:val="tab"/>
      <w:lvlText w:val="·"/>
      <w:lvlJc w:val="left"/>
      <w:pPr>
        <w:ind w:left="2149" w:hanging="360"/>
      </w:pPr>
      <w:rPr>
        <w:rFonts w:ascii="Symbol" w:hAnsi="Symbol" w:cs="Symbol" w:eastAsia="Symbol" w:hint="default"/>
        <w:color w:val="000000"/>
      </w:rPr>
    </w:lvl>
    <w:lvl w:ilvl="3">
      <w:start w:val="1"/>
      <w:numFmt w:val="bullet"/>
      <w:isLgl w:val="false"/>
      <w:suff w:val="tab"/>
      <w:lvlText w:val="·"/>
      <w:lvlJc w:val="left"/>
      <w:pPr>
        <w:ind w:left="2869" w:hanging="360"/>
      </w:pPr>
      <w:rPr>
        <w:rFonts w:ascii="Symbol" w:hAnsi="Symbol" w:cs="Symbol" w:eastAsia="Symbol" w:hint="default"/>
        <w:color w:val="000000"/>
      </w:rPr>
    </w:lvl>
    <w:lvl w:ilvl="4">
      <w:start w:val="1"/>
      <w:numFmt w:val="bullet"/>
      <w:isLgl w:val="false"/>
      <w:suff w:val="tab"/>
      <w:lvlText w:val="·"/>
      <w:lvlJc w:val="left"/>
      <w:pPr>
        <w:ind w:left="3589" w:hanging="360"/>
      </w:pPr>
      <w:rPr>
        <w:rFonts w:ascii="Symbol" w:hAnsi="Symbol" w:cs="Symbol" w:eastAsia="Symbol" w:hint="default"/>
        <w:color w:val="000000"/>
      </w:rPr>
    </w:lvl>
    <w:lvl w:ilvl="5">
      <w:start w:val="1"/>
      <w:numFmt w:val="bullet"/>
      <w:isLgl w:val="false"/>
      <w:suff w:val="tab"/>
      <w:lvlText w:val="·"/>
      <w:lvlJc w:val="left"/>
      <w:pPr>
        <w:ind w:left="4309" w:hanging="360"/>
      </w:pPr>
      <w:rPr>
        <w:rFonts w:ascii="Symbol" w:hAnsi="Symbol" w:cs="Symbol" w:eastAsia="Symbol" w:hint="default"/>
        <w:color w:val="000000"/>
      </w:rPr>
    </w:lvl>
    <w:lvl w:ilvl="6">
      <w:start w:val="1"/>
      <w:numFmt w:val="bullet"/>
      <w:isLgl w:val="false"/>
      <w:suff w:val="tab"/>
      <w:lvlText w:val="·"/>
      <w:lvlJc w:val="left"/>
      <w:pPr>
        <w:ind w:left="5029" w:hanging="360"/>
      </w:pPr>
      <w:rPr>
        <w:rFonts w:ascii="Symbol" w:hAnsi="Symbol" w:cs="Symbol" w:eastAsia="Symbol" w:hint="default"/>
        <w:color w:val="000000"/>
      </w:rPr>
    </w:lvl>
    <w:lvl w:ilvl="7">
      <w:start w:val="1"/>
      <w:numFmt w:val="bullet"/>
      <w:isLgl w:val="false"/>
      <w:suff w:val="tab"/>
      <w:lvlText w:val="·"/>
      <w:lvlJc w:val="left"/>
      <w:pPr>
        <w:ind w:left="5749" w:hanging="360"/>
      </w:pPr>
      <w:rPr>
        <w:rFonts w:ascii="Symbol" w:hAnsi="Symbol" w:cs="Symbol" w:eastAsia="Symbol" w:hint="default"/>
        <w:color w:val="000000"/>
      </w:rPr>
    </w:lvl>
    <w:lvl w:ilvl="8">
      <w:start w:val="1"/>
      <w:numFmt w:val="bullet"/>
      <w:isLgl w:val="false"/>
      <w:suff w:val="tab"/>
      <w:lvlText w:val="·"/>
      <w:lvlJc w:val="left"/>
      <w:pPr>
        <w:ind w:left="6469" w:hanging="360"/>
      </w:pPr>
      <w:rPr>
        <w:rFonts w:ascii="Symbol" w:hAnsi="Symbol" w:cs="Symbol" w:eastAsia="Symbol" w:hint="default"/>
        <w:color w:val="000000"/>
      </w:rPr>
    </w:lvl>
  </w:abstractNum>
  <w:abstractNum w:abstractNumId="3">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abstractNum w:abstractNumId="4">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abstractNum w:abstractNumId="5">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709" w:hanging="360"/>
      </w:pPr>
      <w:rPr>
        <w:rFonts w:ascii="Symbol" w:hAnsi="Symbol" w:cs="Symbol" w:eastAsia="Symbo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abstractNum w:abstractNumId="8">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abstractNum w:abstractNumId="9">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abstractNum w:abstractNumId="10">
    <w:multiLevelType w:val="hybridMultilevel"/>
    <w:lvl w:ilvl="0">
      <w:start w:val="1"/>
      <w:numFmt w:val="bullet"/>
      <w:isLgl w:val="false"/>
      <w:suff w:val="tab"/>
      <w:lvlText w:val="·"/>
      <w:lvlJc w:val="left"/>
      <w:pPr>
        <w:ind w:left="709" w:hanging="360"/>
      </w:pPr>
      <w:rPr>
        <w:rFonts w:ascii="Symbol" w:hAnsi="Symbol" w:cs="Symbol" w:eastAsia="Symbol" w:hint="default"/>
        <w:color w:val="000000"/>
        <w:sz w:val="24"/>
      </w:rPr>
    </w:lvl>
    <w:lvl w:ilvl="1">
      <w:start w:val="1"/>
      <w:numFmt w:val="bullet"/>
      <w:isLgl w:val="false"/>
      <w:suff w:val="tab"/>
      <w:lvlText w:val="·"/>
      <w:lvlJc w:val="left"/>
      <w:pPr>
        <w:ind w:left="1429" w:hanging="360"/>
      </w:pPr>
      <w:rPr>
        <w:rFonts w:ascii="Symbol" w:hAnsi="Symbol" w:cs="Symbol" w:eastAsia="Symbol" w:hint="default"/>
        <w:color w:val="000000"/>
        <w:sz w:val="24"/>
      </w:rPr>
    </w:lvl>
    <w:lvl w:ilvl="2">
      <w:start w:val="1"/>
      <w:numFmt w:val="bullet"/>
      <w:isLgl w:val="false"/>
      <w:suff w:val="tab"/>
      <w:lvlText w:val="·"/>
      <w:lvlJc w:val="left"/>
      <w:pPr>
        <w:ind w:left="2149" w:hanging="360"/>
      </w:pPr>
      <w:rPr>
        <w:rFonts w:ascii="Symbol" w:hAnsi="Symbol" w:cs="Symbol" w:eastAsia="Symbol" w:hint="default"/>
        <w:color w:val="000000"/>
        <w:sz w:val="24"/>
      </w:rPr>
    </w:lvl>
    <w:lvl w:ilvl="3">
      <w:start w:val="1"/>
      <w:numFmt w:val="bullet"/>
      <w:isLgl w:val="false"/>
      <w:suff w:val="tab"/>
      <w:lvlText w:val="·"/>
      <w:lvlJc w:val="left"/>
      <w:pPr>
        <w:ind w:left="2869" w:hanging="360"/>
      </w:pPr>
      <w:rPr>
        <w:rFonts w:ascii="Symbol" w:hAnsi="Symbol" w:cs="Symbol" w:eastAsia="Symbol" w:hint="default"/>
        <w:color w:val="000000"/>
        <w:sz w:val="24"/>
      </w:rPr>
    </w:lvl>
    <w:lvl w:ilvl="4">
      <w:start w:val="1"/>
      <w:numFmt w:val="bullet"/>
      <w:isLgl w:val="false"/>
      <w:suff w:val="tab"/>
      <w:lvlText w:val="·"/>
      <w:lvlJc w:val="left"/>
      <w:pPr>
        <w:ind w:left="3589" w:hanging="360"/>
      </w:pPr>
      <w:rPr>
        <w:rFonts w:ascii="Symbol" w:hAnsi="Symbol" w:cs="Symbol" w:eastAsia="Symbol" w:hint="default"/>
        <w:color w:val="000000"/>
        <w:sz w:val="24"/>
      </w:rPr>
    </w:lvl>
    <w:lvl w:ilvl="5">
      <w:start w:val="1"/>
      <w:numFmt w:val="bullet"/>
      <w:isLgl w:val="false"/>
      <w:suff w:val="tab"/>
      <w:lvlText w:val="·"/>
      <w:lvlJc w:val="left"/>
      <w:pPr>
        <w:ind w:left="4309" w:hanging="360"/>
      </w:pPr>
      <w:rPr>
        <w:rFonts w:ascii="Symbol" w:hAnsi="Symbol" w:cs="Symbol" w:eastAsia="Symbol" w:hint="default"/>
        <w:color w:val="000000"/>
        <w:sz w:val="24"/>
      </w:rPr>
    </w:lvl>
    <w:lvl w:ilvl="6">
      <w:start w:val="1"/>
      <w:numFmt w:val="bullet"/>
      <w:isLgl w:val="false"/>
      <w:suff w:val="tab"/>
      <w:lvlText w:val="·"/>
      <w:lvlJc w:val="left"/>
      <w:pPr>
        <w:ind w:left="5029" w:hanging="360"/>
      </w:pPr>
      <w:rPr>
        <w:rFonts w:ascii="Symbol" w:hAnsi="Symbol" w:cs="Symbol" w:eastAsia="Symbol" w:hint="default"/>
        <w:color w:val="000000"/>
        <w:sz w:val="24"/>
      </w:rPr>
    </w:lvl>
    <w:lvl w:ilvl="7">
      <w:start w:val="1"/>
      <w:numFmt w:val="bullet"/>
      <w:isLgl w:val="false"/>
      <w:suff w:val="tab"/>
      <w:lvlText w:val="·"/>
      <w:lvlJc w:val="left"/>
      <w:pPr>
        <w:ind w:left="5749" w:hanging="360"/>
      </w:pPr>
      <w:rPr>
        <w:rFonts w:ascii="Symbol" w:hAnsi="Symbol" w:cs="Symbol" w:eastAsia="Symbol" w:hint="default"/>
        <w:color w:val="000000"/>
        <w:sz w:val="24"/>
      </w:rPr>
    </w:lvl>
    <w:lvl w:ilvl="8">
      <w:start w:val="1"/>
      <w:numFmt w:val="bullet"/>
      <w:isLgl w:val="false"/>
      <w:suff w:val="tab"/>
      <w:lvlText w:val="·"/>
      <w:lvlJc w:val="left"/>
      <w:pPr>
        <w:ind w:left="6469" w:hanging="360"/>
      </w:pPr>
      <w:rPr>
        <w:rFonts w:ascii="Symbol" w:hAnsi="Symbol" w:cs="Symbol" w:eastAsia="Symbol" w:hint="default"/>
        <w:color w:val="000000"/>
        <w:sz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mille Bresson">
    <w15:presenceInfo w15:providerId="Teamlab" w15:userId="ocrwuj4pmjsm_camille"/>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6">
    <w:name w:val="Heading 1"/>
    <w:basedOn w:val="832"/>
    <w:next w:val="832"/>
    <w:link w:val="657"/>
    <w:qFormat/>
    <w:uiPriority w:val="9"/>
    <w:rPr>
      <w:rFonts w:ascii="Arial" w:hAnsi="Arial" w:cs="Arial" w:eastAsia="Arial"/>
      <w:sz w:val="40"/>
      <w:szCs w:val="40"/>
    </w:rPr>
    <w:pPr>
      <w:keepLines/>
      <w:keepNext/>
      <w:spacing w:after="200" w:before="480"/>
      <w:outlineLvl w:val="0"/>
    </w:pPr>
  </w:style>
  <w:style w:type="character" w:styleId="657">
    <w:name w:val="Heading 1 Char"/>
    <w:link w:val="656"/>
    <w:uiPriority w:val="9"/>
    <w:rPr>
      <w:rFonts w:ascii="Arial" w:hAnsi="Arial" w:cs="Arial" w:eastAsia="Arial"/>
      <w:sz w:val="40"/>
      <w:szCs w:val="40"/>
    </w:rPr>
  </w:style>
  <w:style w:type="paragraph" w:styleId="658">
    <w:name w:val="Heading 2"/>
    <w:basedOn w:val="832"/>
    <w:next w:val="832"/>
    <w:link w:val="659"/>
    <w:qFormat/>
    <w:uiPriority w:val="9"/>
    <w:unhideWhenUsed/>
    <w:rPr>
      <w:rFonts w:ascii="Arial" w:hAnsi="Arial" w:cs="Arial" w:eastAsia="Arial"/>
      <w:sz w:val="34"/>
    </w:rPr>
    <w:pPr>
      <w:keepLines/>
      <w:keepNext/>
      <w:spacing w:after="200" w:before="360"/>
      <w:outlineLvl w:val="1"/>
    </w:pPr>
  </w:style>
  <w:style w:type="character" w:styleId="659">
    <w:name w:val="Heading 2 Char"/>
    <w:link w:val="658"/>
    <w:uiPriority w:val="9"/>
    <w:rPr>
      <w:rFonts w:ascii="Arial" w:hAnsi="Arial" w:cs="Arial" w:eastAsia="Arial"/>
      <w:sz w:val="34"/>
    </w:rPr>
  </w:style>
  <w:style w:type="paragraph" w:styleId="660">
    <w:name w:val="Heading 3"/>
    <w:basedOn w:val="832"/>
    <w:next w:val="832"/>
    <w:link w:val="661"/>
    <w:qFormat/>
    <w:uiPriority w:val="9"/>
    <w:unhideWhenUsed/>
    <w:rPr>
      <w:rFonts w:ascii="Arial" w:hAnsi="Arial" w:cs="Arial" w:eastAsia="Arial"/>
      <w:sz w:val="30"/>
      <w:szCs w:val="30"/>
    </w:rPr>
    <w:pPr>
      <w:keepLines/>
      <w:keepNext/>
      <w:spacing w:after="200" w:before="320"/>
      <w:outlineLvl w:val="2"/>
    </w:pPr>
  </w:style>
  <w:style w:type="character" w:styleId="661">
    <w:name w:val="Heading 3 Char"/>
    <w:link w:val="660"/>
    <w:uiPriority w:val="9"/>
    <w:rPr>
      <w:rFonts w:ascii="Arial" w:hAnsi="Arial" w:cs="Arial" w:eastAsia="Arial"/>
      <w:sz w:val="30"/>
      <w:szCs w:val="30"/>
    </w:rPr>
  </w:style>
  <w:style w:type="paragraph" w:styleId="662">
    <w:name w:val="Heading 4"/>
    <w:basedOn w:val="832"/>
    <w:next w:val="832"/>
    <w:link w:val="663"/>
    <w:qFormat/>
    <w:uiPriority w:val="9"/>
    <w:unhideWhenUsed/>
    <w:rPr>
      <w:rFonts w:ascii="Arial" w:hAnsi="Arial" w:cs="Arial" w:eastAsia="Arial"/>
      <w:b/>
      <w:bCs/>
      <w:sz w:val="26"/>
      <w:szCs w:val="26"/>
    </w:rPr>
    <w:pPr>
      <w:keepLines/>
      <w:keepNext/>
      <w:spacing w:after="200" w:before="320"/>
      <w:outlineLvl w:val="3"/>
    </w:pPr>
  </w:style>
  <w:style w:type="character" w:styleId="663">
    <w:name w:val="Heading 4 Char"/>
    <w:link w:val="662"/>
    <w:uiPriority w:val="9"/>
    <w:rPr>
      <w:rFonts w:ascii="Arial" w:hAnsi="Arial" w:cs="Arial" w:eastAsia="Arial"/>
      <w:b/>
      <w:bCs/>
      <w:sz w:val="26"/>
      <w:szCs w:val="26"/>
    </w:rPr>
  </w:style>
  <w:style w:type="paragraph" w:styleId="664">
    <w:name w:val="Heading 5"/>
    <w:basedOn w:val="832"/>
    <w:next w:val="832"/>
    <w:link w:val="665"/>
    <w:qFormat/>
    <w:uiPriority w:val="9"/>
    <w:unhideWhenUsed/>
    <w:rPr>
      <w:rFonts w:ascii="Arial" w:hAnsi="Arial" w:cs="Arial" w:eastAsia="Arial"/>
      <w:b/>
      <w:bCs/>
      <w:sz w:val="24"/>
      <w:szCs w:val="24"/>
    </w:rPr>
    <w:pPr>
      <w:keepLines/>
      <w:keepNext/>
      <w:spacing w:after="200" w:before="320"/>
      <w:outlineLvl w:val="4"/>
    </w:pPr>
  </w:style>
  <w:style w:type="character" w:styleId="665">
    <w:name w:val="Heading 5 Char"/>
    <w:link w:val="664"/>
    <w:uiPriority w:val="9"/>
    <w:rPr>
      <w:rFonts w:ascii="Arial" w:hAnsi="Arial" w:cs="Arial" w:eastAsia="Arial"/>
      <w:b/>
      <w:bCs/>
      <w:sz w:val="24"/>
      <w:szCs w:val="24"/>
    </w:rPr>
  </w:style>
  <w:style w:type="paragraph" w:styleId="666">
    <w:name w:val="Heading 6"/>
    <w:basedOn w:val="832"/>
    <w:next w:val="832"/>
    <w:link w:val="667"/>
    <w:qFormat/>
    <w:uiPriority w:val="9"/>
    <w:unhideWhenUsed/>
    <w:rPr>
      <w:rFonts w:ascii="Arial" w:hAnsi="Arial" w:cs="Arial" w:eastAsia="Arial"/>
      <w:b/>
      <w:bCs/>
      <w:sz w:val="22"/>
      <w:szCs w:val="22"/>
    </w:rPr>
    <w:pPr>
      <w:keepLines/>
      <w:keepNext/>
      <w:spacing w:after="200" w:before="320"/>
      <w:outlineLvl w:val="5"/>
    </w:pPr>
  </w:style>
  <w:style w:type="character" w:styleId="667">
    <w:name w:val="Heading 6 Char"/>
    <w:link w:val="666"/>
    <w:uiPriority w:val="9"/>
    <w:rPr>
      <w:rFonts w:ascii="Arial" w:hAnsi="Arial" w:cs="Arial" w:eastAsia="Arial"/>
      <w:b/>
      <w:bCs/>
      <w:sz w:val="22"/>
      <w:szCs w:val="22"/>
    </w:rPr>
  </w:style>
  <w:style w:type="paragraph" w:styleId="668">
    <w:name w:val="Heading 7"/>
    <w:basedOn w:val="832"/>
    <w:next w:val="832"/>
    <w:link w:val="669"/>
    <w:qFormat/>
    <w:uiPriority w:val="9"/>
    <w:unhideWhenUsed/>
    <w:rPr>
      <w:rFonts w:ascii="Arial" w:hAnsi="Arial" w:cs="Arial" w:eastAsia="Arial"/>
      <w:b/>
      <w:bCs/>
      <w:i/>
      <w:iCs/>
      <w:sz w:val="22"/>
      <w:szCs w:val="22"/>
    </w:rPr>
    <w:pPr>
      <w:keepLines/>
      <w:keepNext/>
      <w:spacing w:after="200" w:before="320"/>
      <w:outlineLvl w:val="6"/>
    </w:pPr>
  </w:style>
  <w:style w:type="character" w:styleId="669">
    <w:name w:val="Heading 7 Char"/>
    <w:link w:val="668"/>
    <w:uiPriority w:val="9"/>
    <w:rPr>
      <w:rFonts w:ascii="Arial" w:hAnsi="Arial" w:cs="Arial" w:eastAsia="Arial"/>
      <w:b/>
      <w:bCs/>
      <w:i/>
      <w:iCs/>
      <w:sz w:val="22"/>
      <w:szCs w:val="22"/>
    </w:rPr>
  </w:style>
  <w:style w:type="paragraph" w:styleId="670">
    <w:name w:val="Heading 8"/>
    <w:basedOn w:val="832"/>
    <w:next w:val="832"/>
    <w:link w:val="671"/>
    <w:qFormat/>
    <w:uiPriority w:val="9"/>
    <w:unhideWhenUsed/>
    <w:rPr>
      <w:rFonts w:ascii="Arial" w:hAnsi="Arial" w:cs="Arial" w:eastAsia="Arial"/>
      <w:i/>
      <w:iCs/>
      <w:sz w:val="22"/>
      <w:szCs w:val="22"/>
    </w:rPr>
    <w:pPr>
      <w:keepLines/>
      <w:keepNext/>
      <w:spacing w:after="200" w:before="320"/>
      <w:outlineLvl w:val="7"/>
    </w:pPr>
  </w:style>
  <w:style w:type="character" w:styleId="671">
    <w:name w:val="Heading 8 Char"/>
    <w:link w:val="670"/>
    <w:uiPriority w:val="9"/>
    <w:rPr>
      <w:rFonts w:ascii="Arial" w:hAnsi="Arial" w:cs="Arial" w:eastAsia="Arial"/>
      <w:i/>
      <w:iCs/>
      <w:sz w:val="22"/>
      <w:szCs w:val="22"/>
    </w:rPr>
  </w:style>
  <w:style w:type="paragraph" w:styleId="672">
    <w:name w:val="Heading 9"/>
    <w:basedOn w:val="832"/>
    <w:next w:val="832"/>
    <w:link w:val="673"/>
    <w:qFormat/>
    <w:uiPriority w:val="9"/>
    <w:unhideWhenUsed/>
    <w:rPr>
      <w:rFonts w:ascii="Arial" w:hAnsi="Arial" w:cs="Arial" w:eastAsia="Arial"/>
      <w:i/>
      <w:iCs/>
      <w:sz w:val="21"/>
      <w:szCs w:val="21"/>
    </w:rPr>
    <w:pPr>
      <w:keepLines/>
      <w:keepNext/>
      <w:spacing w:after="200" w:before="320"/>
      <w:outlineLvl w:val="8"/>
    </w:pPr>
  </w:style>
  <w:style w:type="character" w:styleId="673">
    <w:name w:val="Heading 9 Char"/>
    <w:link w:val="672"/>
    <w:uiPriority w:val="9"/>
    <w:rPr>
      <w:rFonts w:ascii="Arial" w:hAnsi="Arial" w:cs="Arial" w:eastAsia="Arial"/>
      <w:i/>
      <w:iCs/>
      <w:sz w:val="21"/>
      <w:szCs w:val="21"/>
    </w:rPr>
  </w:style>
  <w:style w:type="paragraph" w:styleId="674">
    <w:name w:val="Title"/>
    <w:basedOn w:val="832"/>
    <w:next w:val="832"/>
    <w:link w:val="675"/>
    <w:qFormat/>
    <w:uiPriority w:val="10"/>
    <w:rPr>
      <w:sz w:val="48"/>
      <w:szCs w:val="48"/>
    </w:rPr>
    <w:pPr>
      <w:contextualSpacing w:val="true"/>
      <w:spacing w:after="200" w:before="300"/>
    </w:pPr>
  </w:style>
  <w:style w:type="character" w:styleId="675">
    <w:name w:val="Title Char"/>
    <w:link w:val="674"/>
    <w:uiPriority w:val="10"/>
    <w:rPr>
      <w:sz w:val="48"/>
      <w:szCs w:val="48"/>
    </w:rPr>
  </w:style>
  <w:style w:type="paragraph" w:styleId="676">
    <w:name w:val="Subtitle"/>
    <w:basedOn w:val="832"/>
    <w:next w:val="832"/>
    <w:link w:val="677"/>
    <w:qFormat/>
    <w:uiPriority w:val="11"/>
    <w:rPr>
      <w:sz w:val="24"/>
      <w:szCs w:val="24"/>
    </w:rPr>
    <w:pPr>
      <w:spacing w:after="200" w:before="200"/>
    </w:pPr>
  </w:style>
  <w:style w:type="character" w:styleId="677">
    <w:name w:val="Subtitle Char"/>
    <w:link w:val="676"/>
    <w:uiPriority w:val="11"/>
    <w:rPr>
      <w:sz w:val="24"/>
      <w:szCs w:val="24"/>
    </w:rPr>
  </w:style>
  <w:style w:type="paragraph" w:styleId="678">
    <w:name w:val="Quote"/>
    <w:basedOn w:val="832"/>
    <w:next w:val="832"/>
    <w:link w:val="679"/>
    <w:qFormat/>
    <w:uiPriority w:val="29"/>
    <w:rPr>
      <w:i/>
    </w:rPr>
    <w:pPr>
      <w:ind w:left="720" w:right="720"/>
    </w:pPr>
  </w:style>
  <w:style w:type="character" w:styleId="679">
    <w:name w:val="Quote Char"/>
    <w:link w:val="678"/>
    <w:uiPriority w:val="29"/>
    <w:rPr>
      <w:i/>
    </w:rPr>
  </w:style>
  <w:style w:type="paragraph" w:styleId="680">
    <w:name w:val="Intense Quote"/>
    <w:basedOn w:val="832"/>
    <w:next w:val="832"/>
    <w:link w:val="681"/>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81">
    <w:name w:val="Intense Quote Char"/>
    <w:link w:val="680"/>
    <w:uiPriority w:val="30"/>
    <w:rPr>
      <w:i/>
    </w:rPr>
  </w:style>
  <w:style w:type="paragraph" w:styleId="682">
    <w:name w:val="Header"/>
    <w:basedOn w:val="832"/>
    <w:link w:val="683"/>
    <w:uiPriority w:val="99"/>
    <w:unhideWhenUsed/>
    <w:pPr>
      <w:spacing w:lineRule="auto" w:line="240" w:after="0"/>
      <w:tabs>
        <w:tab w:val="center" w:pos="7143" w:leader="none"/>
        <w:tab w:val="right" w:pos="14287" w:leader="none"/>
      </w:tabs>
    </w:pPr>
  </w:style>
  <w:style w:type="character" w:styleId="683">
    <w:name w:val="Header Char"/>
    <w:link w:val="682"/>
    <w:uiPriority w:val="99"/>
  </w:style>
  <w:style w:type="paragraph" w:styleId="684">
    <w:name w:val="Footer"/>
    <w:basedOn w:val="832"/>
    <w:link w:val="687"/>
    <w:uiPriority w:val="99"/>
    <w:unhideWhenUsed/>
    <w:pPr>
      <w:spacing w:lineRule="auto" w:line="240" w:after="0"/>
      <w:tabs>
        <w:tab w:val="center" w:pos="7143" w:leader="none"/>
        <w:tab w:val="right" w:pos="14287" w:leader="none"/>
      </w:tabs>
    </w:pPr>
  </w:style>
  <w:style w:type="character" w:styleId="685">
    <w:name w:val="Footer Char"/>
    <w:link w:val="684"/>
    <w:uiPriority w:val="99"/>
  </w:style>
  <w:style w:type="paragraph" w:styleId="686">
    <w:name w:val="Caption"/>
    <w:basedOn w:val="832"/>
    <w:next w:val="832"/>
    <w:qFormat/>
    <w:uiPriority w:val="35"/>
    <w:semiHidden/>
    <w:unhideWhenUsed/>
    <w:rPr>
      <w:b/>
      <w:bCs/>
      <w:color w:val="4F81BD" w:themeColor="accent1"/>
      <w:sz w:val="18"/>
      <w:szCs w:val="18"/>
    </w:rPr>
    <w:pPr>
      <w:spacing w:lineRule="auto" w:line="276"/>
    </w:pPr>
  </w:style>
  <w:style w:type="character" w:styleId="687">
    <w:name w:val="Caption Char"/>
    <w:basedOn w:val="686"/>
    <w:link w:val="684"/>
    <w:uiPriority w:val="99"/>
  </w:style>
  <w:style w:type="table" w:styleId="688">
    <w:name w:val="Table Grid"/>
    <w:basedOn w:val="833"/>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89">
    <w:name w:val="Table Grid Light"/>
    <w:basedOn w:val="83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90">
    <w:name w:val="Plain Table 1"/>
    <w:basedOn w:val="83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2"/>
    <w:basedOn w:val="833"/>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2">
    <w:name w:val="Plain Table 3"/>
    <w:basedOn w:val="83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93">
    <w:name w:val="Plain Table 4"/>
    <w:basedOn w:val="83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4">
    <w:name w:val="Plain Table 5"/>
    <w:basedOn w:val="83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95">
    <w:name w:val="Grid Table 1 Light"/>
    <w:basedOn w:val="833"/>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96">
    <w:name w:val="Grid Table 1 Light - Accent 1"/>
    <w:basedOn w:val="83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97">
    <w:name w:val="Grid Table 1 Light - Accent 2"/>
    <w:basedOn w:val="83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98">
    <w:name w:val="Grid Table 1 Light - Accent 3"/>
    <w:basedOn w:val="83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99">
    <w:name w:val="Grid Table 1 Light - Accent 4"/>
    <w:basedOn w:val="83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00">
    <w:name w:val="Grid Table 1 Light - Accent 5"/>
    <w:basedOn w:val="83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01">
    <w:name w:val="Grid Table 1 Light - Accent 6"/>
    <w:basedOn w:val="83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02">
    <w:name w:val="Grid Table 2"/>
    <w:basedOn w:val="83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703">
    <w:name w:val="Grid Table 2 - Accent 1"/>
    <w:basedOn w:val="83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04">
    <w:name w:val="Grid Table 2 - Accent 2"/>
    <w:basedOn w:val="83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05">
    <w:name w:val="Grid Table 2 - Accent 3"/>
    <w:basedOn w:val="83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06">
    <w:name w:val="Grid Table 2 - Accent 4"/>
    <w:basedOn w:val="83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07">
    <w:name w:val="Grid Table 2 - Accent 5"/>
    <w:basedOn w:val="83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708">
    <w:name w:val="Grid Table 2 - Accent 6"/>
    <w:basedOn w:val="83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709">
    <w:name w:val="Grid Table 3"/>
    <w:basedOn w:val="83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0">
    <w:name w:val="Grid Table 3 - Accent 1"/>
    <w:basedOn w:val="83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1">
    <w:name w:val="Grid Table 3 - Accent 2"/>
    <w:basedOn w:val="83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2">
    <w:name w:val="Grid Table 3 - Accent 3"/>
    <w:basedOn w:val="83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3">
    <w:name w:val="Grid Table 3 - Accent 4"/>
    <w:basedOn w:val="83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4">
    <w:name w:val="Grid Table 3 - Accent 5"/>
    <w:basedOn w:val="83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5">
    <w:name w:val="Grid Table 3 - Accent 6"/>
    <w:basedOn w:val="83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6">
    <w:name w:val="Grid Table 4"/>
    <w:basedOn w:val="833"/>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17">
    <w:name w:val="Grid Table 4 - Accent 1"/>
    <w:basedOn w:val="833"/>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18">
    <w:name w:val="Grid Table 4 - Accent 2"/>
    <w:basedOn w:val="833"/>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19">
    <w:name w:val="Grid Table 4 - Accent 3"/>
    <w:basedOn w:val="83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20">
    <w:name w:val="Grid Table 4 - Accent 4"/>
    <w:basedOn w:val="833"/>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21">
    <w:name w:val="Grid Table 4 - Accent 5"/>
    <w:basedOn w:val="833"/>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22">
    <w:name w:val="Grid Table 4 - Accent 6"/>
    <w:basedOn w:val="833"/>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23">
    <w:name w:val="Grid Table 5 Dark"/>
    <w:basedOn w:val="83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24">
    <w:name w:val="Grid Table 5 Dark- Accent 1"/>
    <w:basedOn w:val="83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25">
    <w:name w:val="Grid Table 5 Dark - Accent 2"/>
    <w:basedOn w:val="83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26">
    <w:name w:val="Grid Table 5 Dark - Accent 3"/>
    <w:basedOn w:val="83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27">
    <w:name w:val="Grid Table 5 Dark- Accent 4"/>
    <w:basedOn w:val="83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28">
    <w:name w:val="Grid Table 5 Dark - Accent 5"/>
    <w:basedOn w:val="83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29">
    <w:name w:val="Grid Table 5 Dark - Accent 6"/>
    <w:basedOn w:val="83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30">
    <w:name w:val="Grid Table 6 Colorful"/>
    <w:basedOn w:val="833"/>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1">
    <w:name w:val="Grid Table 6 Colorful - Accent 1"/>
    <w:basedOn w:val="833"/>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2">
    <w:name w:val="Grid Table 6 Colorful - Accent 2"/>
    <w:basedOn w:val="83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3">
    <w:name w:val="Grid Table 6 Colorful - Accent 3"/>
    <w:basedOn w:val="83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4">
    <w:name w:val="Grid Table 6 Colorful - Accent 4"/>
    <w:basedOn w:val="83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5">
    <w:name w:val="Grid Table 6 Colorful - Accent 5"/>
    <w:basedOn w:val="833"/>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6">
    <w:name w:val="Grid Table 6 Colorful - Accent 6"/>
    <w:basedOn w:val="833"/>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7">
    <w:name w:val="Grid Table 7 Colorful"/>
    <w:basedOn w:val="833"/>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38">
    <w:name w:val="Grid Table 7 Colorful - Accent 1"/>
    <w:basedOn w:val="833"/>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39">
    <w:name w:val="Grid Table 7 Colorful - Accent 2"/>
    <w:basedOn w:val="833"/>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40">
    <w:name w:val="Grid Table 7 Colorful - Accent 3"/>
    <w:basedOn w:val="83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41">
    <w:name w:val="Grid Table 7 Colorful - Accent 4"/>
    <w:basedOn w:val="833"/>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42">
    <w:name w:val="Grid Table 7 Colorful - Accent 5"/>
    <w:basedOn w:val="833"/>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43">
    <w:name w:val="Grid Table 7 Colorful - Accent 6"/>
    <w:basedOn w:val="833"/>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44">
    <w:name w:val="List Table 1 Light"/>
    <w:basedOn w:val="833"/>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45">
    <w:name w:val="List Table 1 Light - Accent 1"/>
    <w:basedOn w:val="833"/>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46">
    <w:name w:val="List Table 1 Light - Accent 2"/>
    <w:basedOn w:val="833"/>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47">
    <w:name w:val="List Table 1 Light - Accent 3"/>
    <w:basedOn w:val="833"/>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48">
    <w:name w:val="List Table 1 Light - Accent 4"/>
    <w:basedOn w:val="833"/>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49">
    <w:name w:val="List Table 1 Light - Accent 5"/>
    <w:basedOn w:val="833"/>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50">
    <w:name w:val="List Table 1 Light - Accent 6"/>
    <w:basedOn w:val="833"/>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51">
    <w:name w:val="List Table 2"/>
    <w:basedOn w:val="833"/>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52">
    <w:name w:val="List Table 2 - Accent 1"/>
    <w:basedOn w:val="833"/>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53">
    <w:name w:val="List Table 2 - Accent 2"/>
    <w:basedOn w:val="833"/>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54">
    <w:name w:val="List Table 2 - Accent 3"/>
    <w:basedOn w:val="83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55">
    <w:name w:val="List Table 2 - Accent 4"/>
    <w:basedOn w:val="833"/>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56">
    <w:name w:val="List Table 2 - Accent 5"/>
    <w:basedOn w:val="833"/>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57">
    <w:name w:val="List Table 2 - Accent 6"/>
    <w:basedOn w:val="833"/>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58">
    <w:name w:val="List Table 3"/>
    <w:basedOn w:val="83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59">
    <w:name w:val="List Table 3 - Accent 1"/>
    <w:basedOn w:val="833"/>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60">
    <w:name w:val="List Table 3 - Accent 2"/>
    <w:basedOn w:val="83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61">
    <w:name w:val="List Table 3 - Accent 3"/>
    <w:basedOn w:val="83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62">
    <w:name w:val="List Table 3 - Accent 4"/>
    <w:basedOn w:val="83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63">
    <w:name w:val="List Table 3 - Accent 5"/>
    <w:basedOn w:val="833"/>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64">
    <w:name w:val="List Table 3 - Accent 6"/>
    <w:basedOn w:val="833"/>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65">
    <w:name w:val="List Table 4"/>
    <w:basedOn w:val="83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66">
    <w:name w:val="List Table 4 - Accent 1"/>
    <w:basedOn w:val="833"/>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67">
    <w:name w:val="List Table 4 - Accent 2"/>
    <w:basedOn w:val="833"/>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68">
    <w:name w:val="List Table 4 - Accent 3"/>
    <w:basedOn w:val="83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69">
    <w:name w:val="List Table 4 - Accent 4"/>
    <w:basedOn w:val="833"/>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70">
    <w:name w:val="List Table 4 - Accent 5"/>
    <w:basedOn w:val="833"/>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71">
    <w:name w:val="List Table 4 - Accent 6"/>
    <w:basedOn w:val="833"/>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72">
    <w:name w:val="List Table 5 Dark"/>
    <w:basedOn w:val="833"/>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1"/>
    <w:basedOn w:val="833"/>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2"/>
    <w:basedOn w:val="833"/>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3"/>
    <w:basedOn w:val="83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4"/>
    <w:basedOn w:val="833"/>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5"/>
    <w:basedOn w:val="833"/>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6"/>
    <w:basedOn w:val="833"/>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6 Colorful"/>
    <w:basedOn w:val="833"/>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80">
    <w:name w:val="List Table 6 Colorful - Accent 1"/>
    <w:basedOn w:val="833"/>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81">
    <w:name w:val="List Table 6 Colorful - Accent 2"/>
    <w:basedOn w:val="833"/>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82">
    <w:name w:val="List Table 6 Colorful - Accent 3"/>
    <w:basedOn w:val="83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83">
    <w:name w:val="List Table 6 Colorful - Accent 4"/>
    <w:basedOn w:val="833"/>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84">
    <w:name w:val="List Table 6 Colorful - Accent 5"/>
    <w:basedOn w:val="833"/>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85">
    <w:name w:val="List Table 6 Colorful - Accent 6"/>
    <w:basedOn w:val="833"/>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86">
    <w:name w:val="List Table 7 Colorful"/>
    <w:basedOn w:val="833"/>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87">
    <w:name w:val="List Table 7 Colorful - Accent 1"/>
    <w:basedOn w:val="833"/>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88">
    <w:name w:val="List Table 7 Colorful - Accent 2"/>
    <w:basedOn w:val="833"/>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89">
    <w:name w:val="List Table 7 Colorful - Accent 3"/>
    <w:basedOn w:val="83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90">
    <w:name w:val="List Table 7 Colorful - Accent 4"/>
    <w:basedOn w:val="833"/>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91">
    <w:name w:val="List Table 7 Colorful - Accent 5"/>
    <w:basedOn w:val="833"/>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92">
    <w:name w:val="List Table 7 Colorful - Accent 6"/>
    <w:basedOn w:val="833"/>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93">
    <w:name w:val="Lined - Accent"/>
    <w:basedOn w:val="83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94">
    <w:name w:val="Lined - Accent 1"/>
    <w:basedOn w:val="83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95">
    <w:name w:val="Lined - Accent 2"/>
    <w:basedOn w:val="83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96">
    <w:name w:val="Lined - Accent 3"/>
    <w:basedOn w:val="83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97">
    <w:name w:val="Lined - Accent 4"/>
    <w:basedOn w:val="83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98">
    <w:name w:val="Lined - Accent 5"/>
    <w:basedOn w:val="83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99">
    <w:name w:val="Lined - Accent 6"/>
    <w:basedOn w:val="83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00">
    <w:name w:val="Bordered &amp; Lined - Accent"/>
    <w:basedOn w:val="833"/>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801">
    <w:name w:val="Bordered &amp; Lined - Accent 1"/>
    <w:basedOn w:val="833"/>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802">
    <w:name w:val="Bordered &amp; Lined - Accent 2"/>
    <w:basedOn w:val="833"/>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803">
    <w:name w:val="Bordered &amp; Lined - Accent 3"/>
    <w:basedOn w:val="83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804">
    <w:name w:val="Bordered &amp; Lined - Accent 4"/>
    <w:basedOn w:val="833"/>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805">
    <w:name w:val="Bordered &amp; Lined - Accent 5"/>
    <w:basedOn w:val="833"/>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806">
    <w:name w:val="Bordered &amp; Lined - Accent 6"/>
    <w:basedOn w:val="833"/>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807">
    <w:name w:val="Bordered"/>
    <w:basedOn w:val="833"/>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08">
    <w:name w:val="Bordered - Accent 1"/>
    <w:basedOn w:val="83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09">
    <w:name w:val="Bordered - Accent 2"/>
    <w:basedOn w:val="83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10">
    <w:name w:val="Bordered - Accent 3"/>
    <w:basedOn w:val="83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11">
    <w:name w:val="Bordered - Accent 4"/>
    <w:basedOn w:val="83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12">
    <w:name w:val="Bordered - Accent 5"/>
    <w:basedOn w:val="83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13">
    <w:name w:val="Bordered - Accent 6"/>
    <w:basedOn w:val="83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14">
    <w:name w:val="Hyperlink"/>
    <w:uiPriority w:val="99"/>
    <w:unhideWhenUsed/>
    <w:rPr>
      <w:color w:val="0000FF" w:themeColor="hyperlink"/>
      <w:u w:val="single"/>
    </w:rPr>
  </w:style>
  <w:style w:type="paragraph" w:styleId="815">
    <w:name w:val="footnote text"/>
    <w:basedOn w:val="832"/>
    <w:link w:val="816"/>
    <w:uiPriority w:val="99"/>
    <w:semiHidden/>
    <w:unhideWhenUsed/>
    <w:rPr>
      <w:sz w:val="18"/>
    </w:rPr>
    <w:pPr>
      <w:spacing w:lineRule="auto" w:line="240" w:after="40"/>
    </w:pPr>
  </w:style>
  <w:style w:type="character" w:styleId="816">
    <w:name w:val="Footnote Text Char"/>
    <w:link w:val="815"/>
    <w:uiPriority w:val="99"/>
    <w:rPr>
      <w:sz w:val="18"/>
    </w:rPr>
  </w:style>
  <w:style w:type="character" w:styleId="817">
    <w:name w:val="footnote reference"/>
    <w:uiPriority w:val="99"/>
    <w:unhideWhenUsed/>
    <w:rPr>
      <w:vertAlign w:val="superscript"/>
    </w:rPr>
  </w:style>
  <w:style w:type="paragraph" w:styleId="818">
    <w:name w:val="endnote text"/>
    <w:basedOn w:val="832"/>
    <w:link w:val="819"/>
    <w:uiPriority w:val="99"/>
    <w:semiHidden/>
    <w:unhideWhenUsed/>
    <w:rPr>
      <w:sz w:val="20"/>
    </w:rPr>
    <w:pPr>
      <w:spacing w:lineRule="auto" w:line="240" w:after="0"/>
    </w:pPr>
  </w:style>
  <w:style w:type="character" w:styleId="819">
    <w:name w:val="Endnote Text Char"/>
    <w:link w:val="818"/>
    <w:uiPriority w:val="99"/>
    <w:rPr>
      <w:sz w:val="20"/>
    </w:rPr>
  </w:style>
  <w:style w:type="character" w:styleId="820">
    <w:name w:val="endnote reference"/>
    <w:uiPriority w:val="99"/>
    <w:semiHidden/>
    <w:unhideWhenUsed/>
    <w:rPr>
      <w:vertAlign w:val="superscript"/>
    </w:rPr>
  </w:style>
  <w:style w:type="paragraph" w:styleId="821">
    <w:name w:val="toc 1"/>
    <w:basedOn w:val="832"/>
    <w:next w:val="832"/>
    <w:uiPriority w:val="39"/>
    <w:unhideWhenUsed/>
    <w:pPr>
      <w:ind w:left="0" w:right="0" w:firstLine="0"/>
      <w:spacing w:after="57"/>
    </w:pPr>
  </w:style>
  <w:style w:type="paragraph" w:styleId="822">
    <w:name w:val="toc 2"/>
    <w:basedOn w:val="832"/>
    <w:next w:val="832"/>
    <w:uiPriority w:val="39"/>
    <w:unhideWhenUsed/>
    <w:pPr>
      <w:ind w:left="283" w:right="0" w:firstLine="0"/>
      <w:spacing w:after="57"/>
    </w:pPr>
  </w:style>
  <w:style w:type="paragraph" w:styleId="823">
    <w:name w:val="toc 3"/>
    <w:basedOn w:val="832"/>
    <w:next w:val="832"/>
    <w:uiPriority w:val="39"/>
    <w:unhideWhenUsed/>
    <w:pPr>
      <w:ind w:left="567" w:right="0" w:firstLine="0"/>
      <w:spacing w:after="57"/>
    </w:pPr>
  </w:style>
  <w:style w:type="paragraph" w:styleId="824">
    <w:name w:val="toc 4"/>
    <w:basedOn w:val="832"/>
    <w:next w:val="832"/>
    <w:uiPriority w:val="39"/>
    <w:unhideWhenUsed/>
    <w:pPr>
      <w:ind w:left="850" w:right="0" w:firstLine="0"/>
      <w:spacing w:after="57"/>
    </w:pPr>
  </w:style>
  <w:style w:type="paragraph" w:styleId="825">
    <w:name w:val="toc 5"/>
    <w:basedOn w:val="832"/>
    <w:next w:val="832"/>
    <w:uiPriority w:val="39"/>
    <w:unhideWhenUsed/>
    <w:pPr>
      <w:ind w:left="1134" w:right="0" w:firstLine="0"/>
      <w:spacing w:after="57"/>
    </w:pPr>
  </w:style>
  <w:style w:type="paragraph" w:styleId="826">
    <w:name w:val="toc 6"/>
    <w:basedOn w:val="832"/>
    <w:next w:val="832"/>
    <w:uiPriority w:val="39"/>
    <w:unhideWhenUsed/>
    <w:pPr>
      <w:ind w:left="1417" w:right="0" w:firstLine="0"/>
      <w:spacing w:after="57"/>
    </w:pPr>
  </w:style>
  <w:style w:type="paragraph" w:styleId="827">
    <w:name w:val="toc 7"/>
    <w:basedOn w:val="832"/>
    <w:next w:val="832"/>
    <w:uiPriority w:val="39"/>
    <w:unhideWhenUsed/>
    <w:pPr>
      <w:ind w:left="1701" w:right="0" w:firstLine="0"/>
      <w:spacing w:after="57"/>
    </w:pPr>
  </w:style>
  <w:style w:type="paragraph" w:styleId="828">
    <w:name w:val="toc 8"/>
    <w:basedOn w:val="832"/>
    <w:next w:val="832"/>
    <w:uiPriority w:val="39"/>
    <w:unhideWhenUsed/>
    <w:pPr>
      <w:ind w:left="1984" w:right="0" w:firstLine="0"/>
      <w:spacing w:after="57"/>
    </w:pPr>
  </w:style>
  <w:style w:type="paragraph" w:styleId="829">
    <w:name w:val="toc 9"/>
    <w:basedOn w:val="832"/>
    <w:next w:val="832"/>
    <w:uiPriority w:val="39"/>
    <w:unhideWhenUsed/>
    <w:pPr>
      <w:ind w:left="2268" w:right="0" w:firstLine="0"/>
      <w:spacing w:after="57"/>
    </w:pPr>
  </w:style>
  <w:style w:type="paragraph" w:styleId="830">
    <w:name w:val="TOC Heading"/>
    <w:uiPriority w:val="39"/>
    <w:unhideWhenUsed/>
  </w:style>
  <w:style w:type="paragraph" w:styleId="831">
    <w:name w:val="table of figures"/>
    <w:basedOn w:val="832"/>
    <w:next w:val="832"/>
    <w:uiPriority w:val="99"/>
    <w:unhideWhenUsed/>
    <w:pPr>
      <w:spacing w:after="0" w:afterAutospacing="0"/>
    </w:pPr>
  </w:style>
  <w:style w:type="paragraph" w:styleId="832" w:default="1">
    <w:name w:val="Normal"/>
    <w:qFormat/>
  </w:style>
  <w:style w:type="table" w:styleId="833" w:default="1">
    <w:name w:val="Normal Table"/>
    <w:uiPriority w:val="99"/>
    <w:semiHidden/>
    <w:unhideWhenUsed/>
    <w:tblPr>
      <w:tblInd w:w="0" w:type="dxa"/>
      <w:tblCellMar>
        <w:left w:w="108" w:type="dxa"/>
        <w:top w:w="0" w:type="dxa"/>
        <w:right w:w="108" w:type="dxa"/>
        <w:bottom w:w="0" w:type="dxa"/>
      </w:tblCellMar>
    </w:tblPr>
  </w:style>
  <w:style w:type="numbering" w:styleId="834" w:default="1">
    <w:name w:val="No List"/>
    <w:uiPriority w:val="99"/>
    <w:semiHidden/>
    <w:unhideWhenUsed/>
  </w:style>
  <w:style w:type="paragraph" w:styleId="835">
    <w:name w:val="No Spacing"/>
    <w:basedOn w:val="832"/>
    <w:qFormat/>
    <w:uiPriority w:val="1"/>
    <w:pPr>
      <w:spacing w:lineRule="auto" w:line="240" w:after="0"/>
    </w:pPr>
  </w:style>
  <w:style w:type="paragraph" w:styleId="836">
    <w:name w:val="List Paragraph"/>
    <w:basedOn w:val="832"/>
    <w:qFormat/>
    <w:uiPriority w:val="34"/>
    <w:pPr>
      <w:contextualSpacing w:val="true"/>
      <w:ind w:left="720"/>
    </w:pPr>
  </w:style>
  <w:style w:type="character" w:styleId="837"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developers.google.com/speed/public-dns/privacy" TargetMode="External"/><Relationship Id="rId11" Type="http://schemas.openxmlformats.org/officeDocument/2006/relationships/hyperlink" Target="https://communaute.orange.fr/t5/prot%C3%A9ger-mes-donn%C3%A9es-et-mon/OpenDNS-et-livebox/td-p/342585" TargetMode="External"/><Relationship Id="rId12" Type="http://schemas.openxmlformats.org/officeDocument/2006/relationships/hyperlink" Target="https://doc.ubuntu-fr.org/dns#par_interface_graphique" TargetMode="External"/><Relationship Id="rId13" Type="http://schemas.openxmlformats.org/officeDocument/2006/relationships/hyperlink" Target="http://www.unix-experience.fr/2016/surcharger-le-dns-utilise-par-dhclient/" TargetMode="External"/><Relationship Id="rId14" Type="http://schemas.openxmlformats.org/officeDocument/2006/relationships/hyperlink" Target="http://forums.cnetfrance.fr/topic/158796-changer-de-dns-manuellement/" TargetMode="External"/><Relationship Id="rId15" Type="http://schemas.openxmlformats.org/officeDocument/2006/relationships/hyperlink" Target="https://support.apple.com/kb/PH6373?locale=en_US&amp;viewlocale=fr_FR" TargetMode="External"/><Relationship Id="rId16" Type="http://schemas.openxmlformats.org/officeDocument/2006/relationships/hyperlink" Target="https://support.hidemyass.com/hc/fr/articles/202720776-Comment-changer-des-param%C3%A8tres-DNS-sur-votre-Windows-Mac-Android-iOS-ou-Linux#tabs-4" TargetMode="External"/><Relationship Id="rId17" Type="http://schemas.openxmlformats.org/officeDocument/2006/relationships/hyperlink" Target="https://fr.wikipedia.org/wiki/Google_Public_DNS" TargetMode="External"/><Relationship Id="rId18" Type="http://schemas.openxmlformats.org/officeDocument/2006/relationships/hyperlink" Target="https://fr.wikipedia.org/wiki/OpenDNS" TargetMode="External"/><Relationship Id="rId19" Type="http://schemas.openxmlformats.org/officeDocument/2006/relationships/hyperlink" Target="http://www.bortzmeyer.org/opendns-non-merci.html" TargetMode="External"/><Relationship Id="rId20" Type="http://schemas.openxmlformats.org/officeDocument/2006/relationships/hyperlink" Target="https://ipleak.net/" TargetMode="External"/><Relationship Id="rId21" Type="http://schemas.openxmlformats.org/officeDocument/2006/relationships/hyperlink" Target="https://www.nextinpact.com/archive/52887-dns-menteurs-sfr-redirection-url.htm" TargetMode="External"/><Relationship Id="rId22" Type="http://schemas.openxmlformats.org/officeDocument/2006/relationships/hyperlink" Target="https://www.mail-archive.com/frnog@frnog.org/msg06675.html" TargetMode="External"/><Relationship Id="rId23" Type="http://schemas.openxmlformats.org/officeDocument/2006/relationships/hyperlink" Target="https://www.opendns.com/" TargetMode="External"/><Relationship Id="rId24" Type="http://schemas.openxmlformats.org/officeDocument/2006/relationships/hyperlink" Target="https://www.laquadrature.net/fr/loi-jeux-en-ligne-le-filtrage-du-net-adopte" TargetMode="External"/><Relationship Id="rId25" Type="http://schemas.openxmlformats.org/officeDocument/2006/relationships/hyperlink" Target="http://www.numerama.com/magazine/32714-t411-bloque-en-france-ce-que-dit-le-jugement.html" TargetMode="External"/><Relationship Id="rId26" Type="http://schemas.openxmlformats.org/officeDocument/2006/relationships/hyperlink" Target="http://www.lepoint.fr/high-tech-internet/censure-par-claude-gueant-copwatch-revient-24-01-2012-1422966_47.php" TargetMode="External"/><Relationship Id="rId27" Type="http://schemas.openxmlformats.org/officeDocument/2006/relationships/hyperlink" Target="https://www.laquadrature.net/fr/loppsi-definitivement-adoptee-internet-sous-controle" TargetMode="External"/><Relationship Id="rId28" Type="http://schemas.openxmlformats.org/officeDocument/2006/relationships/hyperlink" Target="https://www.laquadrature.net/fr/pjl-terrorisme-le-parlement-peut-encore-sopposer-a-la-derive-securitaire" TargetMode="External"/><Relationship Id="rId29" Type="http://schemas.openxmlformats.org/officeDocument/2006/relationships/hyperlink" Target="http://www.numerama.com/magazine/32530-islamic-news-a-ete-censure-pour-l-analyse-d-un-discours-publie.html" TargetMode="External"/><Relationship Id="rId30" Type="http://schemas.openxmlformats.org/officeDocument/2006/relationships/hyperlink" Target="http://www.bortzmeyer.org/ou-valider-dnsssec.html" TargetMode="External"/><Relationship Id="rId31" Type="http://schemas.openxmlformats.org/officeDocument/2006/relationships/hyperlink" Target="https://wiki.arn-fai.net/benevoles:technique:recursif" TargetMode="External"/><Relationship Id="rId32" Type="http://schemas.openxmlformats.org/officeDocument/2006/relationships/hyperlink" Target="https://fr.wikipedia.org/wiki/Attaque_par_d%C3%A9ni_de_service" TargetMode="External"/><Relationship Id="rId33" Type="http://schemas.openxmlformats.org/officeDocument/2006/relationships/hyperlink" Target="http://www.guiguishow.info/2014/08/23/comment-mettre-en-place-un-serveur-dns-recursif-cache-ouvert-dans-de-bonnes-conditions/" TargetMode="External"/><Relationship Id="rId34" Type="http://schemas.openxmlformats.org/officeDocument/2006/relationships/comments" Target="comments.xml" /><Relationship Id="rId35" Type="http://schemas.microsoft.com/office/2011/relationships/commentsExtended" Target="commentsExtended.xml" /><Relationship Id="rId36" Type="http://schemas.microsoft.com/office/2018/08/relationships/commentsExtensible" Target="commentsExtensible.xml" /><Relationship Id="rId37" Type="http://schemas.microsoft.com/office/2016/09/relationships/commentsIds" Target="commentsIds.xml" /><Relationship Id="rId38" Type="http://schemas.microsoft.com/office/2011/relationships/people" Target="people.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Valentin Grimaud</cp:lastModifiedBy>
  <cp:revision>3</cp:revision>
  <dcterms:modified xsi:type="dcterms:W3CDTF">2022-05-08T17:41:21Z</dcterms:modified>
</cp:coreProperties>
</file>